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jc w:val="center"/>
        <w:rPr>
          <w:rFonts w:ascii="Arial" w:hAnsi="Arial"/>
          <w:sz w:val="22"/>
          <w:szCs w:val="22"/>
        </w:rPr>
      </w:pPr>
      <w:bookmarkStart w:id="0" w:name="__DdeLink__1110_2332061821"/>
      <w:r>
        <w:rPr>
          <w:rFonts w:ascii="Arial" w:hAnsi="Arial"/>
          <w:b/>
          <w:bCs/>
          <w:sz w:val="22"/>
          <w:szCs w:val="22"/>
        </w:rPr>
        <w:t xml:space="preserve">Umowa nr </w:t>
      </w:r>
      <w:del w:id="0" w:author="Nieznany autor" w:date="2022-03-11T12:20:31Z">
        <w:r>
          <w:rPr>
            <w:rFonts w:ascii="Arial" w:hAnsi="Arial"/>
            <w:b/>
            <w:bCs/>
            <w:sz w:val="22"/>
            <w:szCs w:val="22"/>
          </w:rPr>
          <w:delText>.</w:delText>
        </w:r>
      </w:del>
      <w:del w:id="1" w:author="Joanna Jańczak" w:date="2021-11-03T13:27:26Z">
        <w:bookmarkEnd w:id="0"/>
        <w:r>
          <w:rPr>
            <w:rFonts w:ascii="Arial" w:hAnsi="Arial"/>
            <w:b/>
            <w:bCs/>
            <w:sz w:val="22"/>
            <w:szCs w:val="22"/>
          </w:rPr>
          <w:delText>MOS.205.3.2021</w:delText>
        </w:r>
      </w:del>
      <w:del w:id="2" w:author="Nieznany autor" w:date="2022-03-11T12:20:31Z">
        <w:r>
          <w:rPr>
            <w:rFonts w:ascii="Arial" w:hAnsi="Arial"/>
            <w:b/>
            <w:bCs/>
            <w:sz w:val="22"/>
            <w:szCs w:val="22"/>
          </w:rPr>
          <w:delText>............................................</w:delText>
        </w:r>
      </w:del>
      <w:ins w:id="3" w:author="Nieznany autor" w:date="2022-03-11T12:20:31Z">
        <w:r>
          <w:rPr>
            <w:rFonts w:ascii="Arial" w:hAnsi="Arial"/>
            <w:b/>
            <w:bCs/>
            <w:sz w:val="22"/>
            <w:szCs w:val="22"/>
          </w:rPr>
          <w:t>MOS.205.1.2022</w:t>
        </w:r>
      </w:ins>
    </w:p>
    <w:p>
      <w:pPr>
        <w:pStyle w:val="Tretekstu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zawarta w dniu  …………...202</w:t>
      </w:r>
      <w:ins w:id="4" w:author="Nieznany autor" w:date="2022-03-07T12:09:28Z">
        <w:r>
          <w:rPr>
            <w:rFonts w:ascii="Arial" w:hAnsi="Arial"/>
            <w:sz w:val="22"/>
            <w:szCs w:val="22"/>
          </w:rPr>
          <w:t>2</w:t>
        </w:r>
      </w:ins>
      <w:del w:id="5" w:author="Nieznany autor" w:date="2022-03-07T12:09:27Z">
        <w:r>
          <w:rPr>
            <w:rFonts w:ascii="Arial" w:hAnsi="Arial"/>
            <w:sz w:val="22"/>
            <w:szCs w:val="22"/>
          </w:rPr>
          <w:delText>1</w:delText>
        </w:r>
      </w:del>
      <w:r>
        <w:rPr>
          <w:rFonts w:ascii="Arial" w:hAnsi="Arial"/>
          <w:sz w:val="22"/>
          <w:szCs w:val="22"/>
        </w:rPr>
        <w:t xml:space="preserve"> r. w Poznaniu, dalej jako "Umowa", pomiędzy: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  <w:del w:id="7" w:author="Joanna Jańczak" w:date="2021-11-03T13:27:37Z"/>
        </w:rPr>
      </w:pPr>
      <w:del w:id="6" w:author="Joanna Jańczak" w:date="2021-11-03T13:27:37Z">
        <w:r>
          <w:rPr>
            <w:rFonts w:ascii="Arial" w:hAnsi="Arial"/>
            <w:sz w:val="22"/>
            <w:szCs w:val="22"/>
          </w:rPr>
          <w:delText xml:space="preserve">Miastem Poznań </w:delText>
        </w:r>
      </w:del>
    </w:p>
    <w:p>
      <w:pPr>
        <w:pStyle w:val="Normal"/>
        <w:rPr>
          <w:rFonts w:ascii="Arial" w:hAnsi="Arial"/>
          <w:sz w:val="22"/>
          <w:szCs w:val="22"/>
          <w:del w:id="9" w:author="Joanna Jańczak" w:date="2021-11-03T13:27:37Z"/>
        </w:rPr>
      </w:pPr>
      <w:del w:id="8" w:author="Joanna Jańczak" w:date="2021-11-03T13:27:37Z">
        <w:r>
          <w:rPr>
            <w:rFonts w:ascii="Arial" w:hAnsi="Arial"/>
            <w:sz w:val="22"/>
            <w:szCs w:val="22"/>
          </w:rPr>
          <w:delText>Poznańskimi Ośrodkami Sportu i Rekreacji</w:delText>
        </w:r>
      </w:del>
    </w:p>
    <w:p>
      <w:pPr>
        <w:pStyle w:val="Normal"/>
        <w:rPr>
          <w:rFonts w:ascii="Arial" w:hAnsi="Arial"/>
          <w:sz w:val="22"/>
          <w:szCs w:val="22"/>
          <w:del w:id="11" w:author="Joanna Jańczak" w:date="2021-11-03T13:27:37Z"/>
        </w:rPr>
      </w:pPr>
      <w:del w:id="10" w:author="Joanna Jańczak" w:date="2021-11-03T13:27:37Z">
        <w:r>
          <w:rPr>
            <w:rFonts w:ascii="Arial" w:hAnsi="Arial"/>
            <w:sz w:val="22"/>
            <w:szCs w:val="22"/>
          </w:rPr>
          <w:delText>Samorządowym Zakładem Budżetowym</w:delText>
        </w:r>
      </w:del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del w:id="12" w:author="Joanna Jańczak" w:date="2021-11-03T13:27:37Z">
        <w:r>
          <w:rPr>
            <w:rFonts w:eastAsia="Times New Roman" w:cs="Times New Roman" w:ascii="Arial" w:hAnsi="Arial"/>
            <w:sz w:val="22"/>
            <w:szCs w:val="22"/>
            <w:lang w:bidi="ar-SA"/>
          </w:rPr>
          <w:delText>ul. Jana Spychalskiego 34, 61-553 Poznań</w:delText>
        </w:r>
      </w:del>
      <w:ins w:id="13" w:author="Joanna Jańczak" w:date="2021-11-03T13:27:37Z">
        <w:r>
          <w:rPr>
            <w:rFonts w:eastAsia="Times New Roman" w:cs="Times New Roman" w:ascii="Arial" w:hAnsi="Arial"/>
            <w:color w:val="auto"/>
            <w:kern w:val="2"/>
            <w:sz w:val="22"/>
            <w:szCs w:val="22"/>
            <w:lang w:val="pl-PL" w:eastAsia="zh-CN" w:bidi="ar-SA"/>
          </w:rPr>
          <w:t>……………………</w:t>
        </w:r>
      </w:ins>
      <w:ins w:id="14" w:author="Joanna Jańczak" w:date="2021-11-03T13:27:37Z">
        <w:r>
          <w:rPr>
            <w:rFonts w:eastAsia="Times New Roman" w:cs="Times New Roman" w:ascii="Arial" w:hAnsi="Arial"/>
            <w:sz w:val="22"/>
            <w:szCs w:val="22"/>
            <w:lang w:bidi="ar-SA"/>
          </w:rPr>
          <w:t>..</w:t>
        </w:r>
      </w:ins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, reprezentowanymi przez: 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del w:id="15" w:author="Joanna Jańczak" w:date="2021-11-03T13:27:40Z">
        <w:r>
          <w:rPr>
            <w:rFonts w:eastAsia="Times New Roman" w:cs="Times New Roman" w:ascii="Arial" w:hAnsi="Arial"/>
            <w:sz w:val="22"/>
            <w:szCs w:val="22"/>
            <w:lang w:bidi="ar-SA"/>
          </w:rPr>
          <w:delText>Pana Łukasza Miadziołko</w:delText>
        </w:r>
      </w:del>
      <w:ins w:id="16" w:author="Joanna Jańczak" w:date="2021-11-03T13:27:40Z">
        <w:r>
          <w:rPr>
            <w:rFonts w:eastAsia="Times New Roman" w:cs="Times New Roman" w:ascii="Arial" w:hAnsi="Arial"/>
            <w:color w:val="auto"/>
            <w:kern w:val="2"/>
            <w:sz w:val="22"/>
            <w:szCs w:val="22"/>
            <w:lang w:val="pl-PL" w:eastAsia="zh-CN" w:bidi="ar-SA"/>
          </w:rPr>
          <w:t>………………………</w:t>
        </w:r>
      </w:ins>
      <w:ins w:id="17" w:author="Joanna Jańczak" w:date="2021-11-03T13:27:40Z">
        <w:r>
          <w:rPr>
            <w:rFonts w:eastAsia="Times New Roman" w:cs="Times New Roman" w:ascii="Arial" w:hAnsi="Arial"/>
            <w:sz w:val="22"/>
            <w:szCs w:val="22"/>
            <w:lang w:bidi="ar-SA"/>
          </w:rPr>
          <w:t>...</w:t>
        </w:r>
      </w:ins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 - Dyrektora POSiR przy kontrasygnacie 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del w:id="18" w:author="Joanna Jańczak" w:date="2021-11-03T13:27:49Z">
        <w:r>
          <w:rPr>
            <w:rFonts w:eastAsia="Times New Roman" w:cs="Times New Roman" w:ascii="Arial" w:hAnsi="Arial"/>
            <w:sz w:val="22"/>
            <w:szCs w:val="22"/>
            <w:lang w:bidi="ar-SA"/>
          </w:rPr>
          <w:delText xml:space="preserve">Kingi Haremskiej </w:delText>
        </w:r>
      </w:del>
      <w:ins w:id="19" w:author="Joanna Jańczak" w:date="2021-11-03T13:27:49Z">
        <w:r>
          <w:rPr>
            <w:rFonts w:eastAsia="Times New Roman" w:cs="Times New Roman" w:ascii="Arial" w:hAnsi="Arial"/>
            <w:color w:val="auto"/>
            <w:kern w:val="2"/>
            <w:sz w:val="22"/>
            <w:szCs w:val="22"/>
            <w:lang w:val="pl-PL" w:eastAsia="zh-CN" w:bidi="ar-SA"/>
          </w:rPr>
          <w:t>……………………</w:t>
        </w:r>
      </w:ins>
      <w:ins w:id="20" w:author="Joanna Jańczak" w:date="2021-11-03T13:27:49Z">
        <w:r>
          <w:rPr>
            <w:rFonts w:eastAsia="Times New Roman" w:cs="Times New Roman" w:ascii="Arial" w:hAnsi="Arial"/>
            <w:sz w:val="22"/>
            <w:szCs w:val="22"/>
            <w:lang w:bidi="ar-SA"/>
          </w:rPr>
          <w:t>..</w:t>
        </w:r>
      </w:ins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- Kierownika Działu - Głównego Księgowego POSiR 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sz w:val="22"/>
          <w:szCs w:val="22"/>
          <w:lang w:bidi="ar-SA"/>
        </w:rPr>
        <w:t>zwanymi dalej</w:t>
      </w:r>
      <w:r>
        <w:rPr>
          <w:rFonts w:eastAsia="Times New Roman" w:cs="Times New Roman" w:ascii="Arial" w:hAnsi="Arial"/>
          <w:b/>
          <w:bCs/>
          <w:sz w:val="22"/>
          <w:szCs w:val="22"/>
          <w:lang w:bidi="ar-SA"/>
        </w:rPr>
        <w:t xml:space="preserve"> </w:t>
      </w:r>
      <w:r>
        <w:rPr>
          <w:rFonts w:eastAsia="Times New Roman" w:cs="Times New Roman" w:ascii="Arial" w:hAnsi="Arial"/>
          <w:sz w:val="22"/>
          <w:szCs w:val="22"/>
          <w:lang w:bidi="ar-SA"/>
        </w:rPr>
        <w:t>„</w:t>
      </w:r>
      <w:bookmarkStart w:id="1" w:name="__DdeLink__1634_1605931990"/>
      <w:r>
        <w:rPr>
          <w:rFonts w:eastAsia="Times New Roman" w:cs="Times New Roman" w:ascii="Arial" w:hAnsi="Arial"/>
          <w:sz w:val="22"/>
          <w:szCs w:val="22"/>
          <w:lang w:bidi="ar-SA"/>
        </w:rPr>
        <w:t>Zamawiającym</w:t>
      </w:r>
      <w:bookmarkEnd w:id="1"/>
      <w:r>
        <w:rPr>
          <w:rFonts w:eastAsia="Times New Roman" w:cs="Times New Roman" w:ascii="Arial" w:hAnsi="Arial"/>
          <w:sz w:val="22"/>
          <w:szCs w:val="22"/>
          <w:lang w:bidi="ar-SA"/>
        </w:rPr>
        <w:t>”</w:t>
      </w:r>
    </w:p>
    <w:p>
      <w:pPr>
        <w:pStyle w:val="Normal"/>
        <w:spacing w:lineRule="auto" w:line="276"/>
        <w:jc w:val="both"/>
        <w:rPr>
          <w:rFonts w:ascii="Arial" w:hAnsi="Arial" w:eastAsia="Times New Roman" w:cs="Times New Roman"/>
          <w:color w:val="000000"/>
          <w:sz w:val="12"/>
          <w:szCs w:val="12"/>
          <w:lang w:bidi="ar-SA"/>
        </w:rPr>
      </w:pPr>
      <w:r>
        <w:rPr>
          <w:rFonts w:eastAsia="Times New Roman" w:cs="Times New Roman" w:ascii="Arial" w:hAnsi="Arial"/>
          <w:color w:val="000000"/>
          <w:sz w:val="12"/>
          <w:szCs w:val="12"/>
          <w:lang w:bidi="ar-SA"/>
        </w:rPr>
      </w:r>
    </w:p>
    <w:p>
      <w:pPr>
        <w:pStyle w:val="Tretekstu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a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del w:id="21" w:author="Joanna Jańczak" w:date="2021-11-03T13:27:55Z">
        <w:r>
          <w:rPr>
            <w:rFonts w:ascii="Arial" w:hAnsi="Arial"/>
            <w:sz w:val="22"/>
            <w:szCs w:val="22"/>
          </w:rPr>
          <w:delText>Małgorzatą Turostowską</w:delText>
        </w:r>
      </w:del>
      <w:ins w:id="22" w:author="Joanna Jańczak" w:date="2021-11-03T13:27:55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t>……………</w:t>
        </w:r>
      </w:ins>
      <w:ins w:id="23" w:author="Joanna Jańczak" w:date="2021-11-03T13:27:55Z">
        <w:r>
          <w:rPr>
            <w:rFonts w:ascii="Arial" w:hAnsi="Arial"/>
            <w:sz w:val="22"/>
            <w:szCs w:val="22"/>
          </w:rPr>
          <w:t>..</w:t>
        </w:r>
      </w:ins>
      <w:r>
        <w:rPr>
          <w:rFonts w:ascii="Arial" w:hAnsi="Arial"/>
          <w:sz w:val="22"/>
          <w:szCs w:val="22"/>
        </w:rPr>
        <w:t xml:space="preserve"> prowadzącą działalność gospodarczą pod firmą: </w:t>
      </w:r>
      <w:del w:id="24" w:author="Joanna Jańczak" w:date="2021-11-03T13:28:00Z">
        <w:r>
          <w:rPr>
            <w:rFonts w:ascii="Arial" w:hAnsi="Arial"/>
            <w:sz w:val="22"/>
            <w:szCs w:val="22"/>
          </w:rPr>
          <w:delText>ROL INVEST MAŁGORZATA  TUROSTOWSKA , Skórzewo ul. Krótka 30, 60-185 Poznań</w:delText>
        </w:r>
      </w:del>
      <w:ins w:id="25" w:author="Joanna Jańczak" w:date="2021-11-03T13:28:00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t>……………………………</w:t>
        </w:r>
      </w:ins>
      <w:ins w:id="26" w:author="Joanna Jańczak" w:date="2021-11-03T13:28:00Z">
        <w:r>
          <w:rPr>
            <w:rFonts w:ascii="Arial" w:hAnsi="Arial"/>
            <w:sz w:val="22"/>
            <w:szCs w:val="22"/>
          </w:rPr>
          <w:t>...</w:t>
        </w:r>
      </w:ins>
      <w:r>
        <w:rPr>
          <w:rFonts w:ascii="Arial" w:hAnsi="Arial"/>
          <w:sz w:val="22"/>
          <w:szCs w:val="22"/>
        </w:rPr>
        <w:t>,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Times New Roman" w:cs="Calibri" w:ascii="Arial" w:hAnsi="Arial"/>
          <w:color w:val="000000"/>
          <w:sz w:val="22"/>
          <w:szCs w:val="22"/>
        </w:rPr>
        <w:t xml:space="preserve">REGON: </w:t>
      </w:r>
      <w:del w:id="27" w:author="Joanna Jańczak" w:date="2021-11-03T13:28:03Z">
        <w:r>
          <w:rPr>
            <w:rFonts w:eastAsia="Times New Roman" w:cs="Calibri" w:ascii="Arial" w:hAnsi="Arial"/>
            <w:color w:val="000000"/>
            <w:sz w:val="22"/>
            <w:szCs w:val="22"/>
          </w:rPr>
          <w:delText>631203950</w:delText>
        </w:r>
      </w:del>
      <w:ins w:id="28" w:author="Joanna Jańczak" w:date="2021-11-03T13:28:03Z">
        <w:r>
          <w:rPr>
            <w:rFonts w:eastAsia="Times New Roman" w:cs="Calibri" w:ascii="Arial" w:hAnsi="Arial"/>
            <w:color w:val="000000"/>
            <w:kern w:val="2"/>
            <w:sz w:val="22"/>
            <w:szCs w:val="22"/>
            <w:lang w:val="pl-PL" w:eastAsia="zh-CN" w:bidi="hi-IN"/>
          </w:rPr>
          <w:t>……………</w:t>
        </w:r>
      </w:ins>
      <w:ins w:id="29" w:author="Joanna Jańczak" w:date="2021-11-03T13:28:03Z">
        <w:r>
          <w:rPr>
            <w:rFonts w:eastAsia="Times New Roman" w:cs="Calibri" w:ascii="Arial" w:hAnsi="Arial"/>
            <w:color w:val="000000"/>
            <w:sz w:val="22"/>
            <w:szCs w:val="22"/>
          </w:rPr>
          <w:t>...</w:t>
        </w:r>
      </w:ins>
      <w:r>
        <w:rPr>
          <w:rFonts w:eastAsia="Times New Roman" w:cs="Calibri" w:ascii="Arial" w:hAnsi="Arial"/>
          <w:color w:val="000000"/>
          <w:sz w:val="22"/>
          <w:szCs w:val="22"/>
        </w:rPr>
        <w:t xml:space="preserve">,  NIP: </w:t>
      </w:r>
      <w:del w:id="30" w:author="Joanna Jańczak" w:date="2021-11-03T13:28:06Z">
        <w:r>
          <w:rPr>
            <w:rFonts w:eastAsia="Times New Roman" w:cs="Calibri" w:ascii="Arial" w:hAnsi="Arial"/>
            <w:color w:val="000000"/>
            <w:sz w:val="22"/>
            <w:szCs w:val="22"/>
          </w:rPr>
          <w:delText>7811166761</w:delText>
        </w:r>
      </w:del>
      <w:ins w:id="31" w:author="Joanna Jańczak" w:date="2021-11-03T13:28:06Z">
        <w:r>
          <w:rPr>
            <w:rFonts w:eastAsia="Times New Roman" w:cs="Calibri" w:ascii="Arial" w:hAnsi="Arial"/>
            <w:color w:val="000000"/>
            <w:kern w:val="2"/>
            <w:sz w:val="22"/>
            <w:szCs w:val="22"/>
            <w:lang w:val="pl-PL" w:eastAsia="zh-CN" w:bidi="hi-IN"/>
          </w:rPr>
          <w:t>……………</w:t>
        </w:r>
      </w:ins>
      <w:ins w:id="32" w:author="Joanna Jańczak" w:date="2021-11-03T13:28:06Z">
        <w:r>
          <w:rPr>
            <w:rFonts w:eastAsia="Times New Roman" w:cs="Calibri" w:ascii="Arial" w:hAnsi="Arial"/>
            <w:color w:val="000000"/>
            <w:sz w:val="22"/>
            <w:szCs w:val="22"/>
          </w:rPr>
          <w:t>.</w:t>
        </w:r>
      </w:ins>
      <w:r>
        <w:rPr>
          <w:rFonts w:eastAsia="Times New Roman" w:cs="Calibri" w:ascii="Arial" w:hAnsi="Arial"/>
          <w:color w:val="000000"/>
          <w:sz w:val="22"/>
          <w:szCs w:val="22"/>
        </w:rPr>
        <w:t>, wpisanym do Centralnej Ewidencji i Informacji o Działalności Gospodarczej Rzeczypospolitej Polskiej, zwanym dalej</w:t>
      </w:r>
      <w:r>
        <w:rPr>
          <w:rFonts w:eastAsia="Times New Roman" w:cs="Calibri" w:ascii="Arial" w:hAnsi="Arial"/>
          <w:b/>
          <w:color w:val="000000"/>
          <w:sz w:val="22"/>
          <w:szCs w:val="22"/>
        </w:rPr>
        <w:t xml:space="preserve"> </w:t>
      </w:r>
      <w:r>
        <w:rPr>
          <w:rFonts w:eastAsia="Times New Roman" w:cs="Calibri" w:ascii="Arial" w:hAnsi="Arial"/>
          <w:color w:val="000000"/>
          <w:sz w:val="22"/>
          <w:szCs w:val="22"/>
        </w:rPr>
        <w:t>,,Wykonawcą”.</w:t>
      </w:r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  <w:del w:id="36" w:author="Joanna Jańczak" w:date="2021-11-03T13:28:14Z"/>
        </w:rPr>
      </w:pPr>
      <w:del w:id="33" w:author="Joanna Jańczak" w:date="2021-11-03T13:28:14Z">
        <w:r>
          <w:rPr>
            <w:rFonts w:eastAsia="Times New Roman" w:cs="Times New Roman" w:ascii="Arial" w:hAnsi="Arial"/>
            <w:sz w:val="22"/>
            <w:szCs w:val="22"/>
            <w:lang w:bidi="ar-SA"/>
          </w:rPr>
          <w:delText>zwany/a dalej</w:delText>
        </w:r>
      </w:del>
      <w:del w:id="34" w:author="Joanna Jańczak" w:date="2021-11-03T13:28:14Z">
        <w:r>
          <w:rPr>
            <w:rFonts w:eastAsia="Times New Roman" w:cs="Times New Roman" w:ascii="Arial" w:hAnsi="Arial"/>
            <w:b/>
            <w:bCs/>
            <w:sz w:val="22"/>
            <w:szCs w:val="22"/>
            <w:lang w:bidi="ar-SA"/>
          </w:rPr>
          <w:delText xml:space="preserve"> </w:delText>
        </w:r>
      </w:del>
      <w:del w:id="35" w:author="Joanna Jańczak" w:date="2021-11-03T13:28:14Z">
        <w:r>
          <w:rPr>
            <w:rFonts w:eastAsia="Times New Roman" w:cs="Times New Roman" w:ascii="Arial" w:hAnsi="Arial"/>
            <w:sz w:val="22"/>
            <w:szCs w:val="22"/>
            <w:lang w:bidi="ar-SA"/>
          </w:rPr>
          <w:delText>„Wykonawcą”,</w:delText>
        </w:r>
      </w:del>
    </w:p>
    <w:p>
      <w:pPr>
        <w:pStyle w:val="Normal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sz w:val="22"/>
          <w:szCs w:val="22"/>
          <w:lang w:bidi="ar-SA"/>
        </w:rPr>
        <w:t>zwani dalej łącznie „Stronami”.</w:t>
      </w:r>
    </w:p>
    <w:p>
      <w:pPr>
        <w:pStyle w:val="Tretekstu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1</w:t>
      </w:r>
    </w:p>
    <w:p>
      <w:pPr>
        <w:pStyle w:val="Tretekstu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zleca a Wykonawca przyjmuje do realizacji usługę pielęgnacji</w:t>
      </w:r>
      <w:ins w:id="37" w:author="Nieznany autor" w:date="2022-03-07T12:51:39Z">
        <w:r>
          <w:rPr>
            <w:rFonts w:ascii="Arial" w:hAnsi="Arial"/>
            <w:sz w:val="22"/>
            <w:szCs w:val="22"/>
          </w:rPr>
          <w:t xml:space="preserve"> i konserwacji</w:t>
        </w:r>
      </w:ins>
      <w:r>
        <w:rPr>
          <w:rFonts w:ascii="Arial" w:hAnsi="Arial"/>
          <w:sz w:val="22"/>
          <w:szCs w:val="22"/>
        </w:rPr>
        <w:t xml:space="preserve"> boisk</w:t>
      </w:r>
      <w:ins w:id="38" w:author="Nieznany autor" w:date="2022-03-07T12:51:10Z">
        <w:r>
          <w:rPr>
            <w:rFonts w:ascii="Arial" w:hAnsi="Arial"/>
            <w:sz w:val="22"/>
            <w:szCs w:val="22"/>
          </w:rPr>
          <w:t>a</w:t>
        </w:r>
      </w:ins>
      <w:r>
        <w:rPr>
          <w:rFonts w:ascii="Arial" w:hAnsi="Arial"/>
          <w:sz w:val="22"/>
          <w:szCs w:val="22"/>
        </w:rPr>
        <w:t xml:space="preserve"> trawiast</w:t>
      </w:r>
      <w:ins w:id="39" w:author="Nieznany autor" w:date="2022-03-07T12:51:16Z">
        <w:r>
          <w:rPr>
            <w:rFonts w:ascii="Arial" w:hAnsi="Arial"/>
            <w:sz w:val="22"/>
            <w:szCs w:val="22"/>
          </w:rPr>
          <w:t>ego</w:t>
        </w:r>
      </w:ins>
      <w:del w:id="40" w:author="Nieznany autor" w:date="2022-03-07T12:51:14Z">
        <w:r>
          <w:rPr>
            <w:rFonts w:ascii="Arial" w:hAnsi="Arial"/>
            <w:sz w:val="22"/>
            <w:szCs w:val="22"/>
          </w:rPr>
          <w:delText>ych</w:delText>
        </w:r>
      </w:del>
      <w:ins w:id="41" w:author="Nieznany autor" w:date="2022-03-11T13:36:00Z">
        <w:r>
          <w:rPr>
            <w:rFonts w:ascii="Arial" w:hAnsi="Arial"/>
            <w:sz w:val="22"/>
            <w:szCs w:val="22"/>
          </w:rPr>
          <w:t xml:space="preserve"> o powierzchni 8880 m</w:t>
        </w:r>
      </w:ins>
      <w:ins w:id="42" w:author="Nieznany autor" w:date="2022-03-11T13:36:00Z">
        <w:r>
          <w:rPr>
            <w:rFonts w:ascii="Arial" w:hAnsi="Arial"/>
            <w:sz w:val="22"/>
            <w:szCs w:val="22"/>
            <w:vertAlign w:val="superscript"/>
          </w:rPr>
          <w:t>2</w:t>
        </w:r>
      </w:ins>
      <w:ins w:id="43" w:author="Nieznany autor" w:date="2022-03-11T13:36:00Z">
        <w:r>
          <w:rPr>
            <w:rFonts w:ascii="Arial" w:hAnsi="Arial"/>
            <w:position w:val="0"/>
            <w:sz w:val="22"/>
            <w:sz w:val="22"/>
            <w:szCs w:val="22"/>
            <w:vertAlign w:val="baseline"/>
          </w:rPr>
          <w:t xml:space="preserve"> wraz z dostawą niezbędnych materiałów</w:t>
        </w:r>
      </w:ins>
      <w:r>
        <w:rPr>
          <w:rFonts w:ascii="Arial" w:hAnsi="Arial"/>
          <w:sz w:val="22"/>
          <w:szCs w:val="22"/>
        </w:rPr>
        <w:t>, zwaną dalej "</w:t>
      </w:r>
      <w:r>
        <w:rPr>
          <w:rFonts w:eastAsia="NSimSun" w:cs="Arial" w:ascii="Arial" w:hAnsi="Arial"/>
          <w:color w:val="auto"/>
          <w:kern w:val="2"/>
          <w:sz w:val="22"/>
          <w:szCs w:val="22"/>
          <w:lang w:val="pl-PL" w:eastAsia="zh-CN" w:bidi="hi-IN"/>
        </w:rPr>
        <w:t>P</w:t>
      </w:r>
      <w:r>
        <w:rPr>
          <w:rFonts w:ascii="Arial" w:hAnsi="Arial"/>
          <w:sz w:val="22"/>
          <w:szCs w:val="22"/>
        </w:rPr>
        <w:t>rzedmiot</w:t>
      </w:r>
      <w:ins w:id="44" w:author="Nieznany autor" w:date="2022-03-11T13:36:21Z">
        <w:r>
          <w:rPr>
            <w:rFonts w:ascii="Arial" w:hAnsi="Arial"/>
            <w:sz w:val="22"/>
            <w:szCs w:val="22"/>
          </w:rPr>
          <w:t>em</w:t>
        </w:r>
      </w:ins>
      <w:r>
        <w:rPr>
          <w:rFonts w:ascii="Arial" w:hAnsi="Arial"/>
          <w:sz w:val="22"/>
          <w:szCs w:val="22"/>
        </w:rPr>
        <w:t xml:space="preserve"> </w:t>
      </w:r>
      <w:r>
        <w:rPr>
          <w:rFonts w:eastAsia="NSimSun" w:cs="Arial" w:ascii="Arial" w:hAnsi="Arial"/>
          <w:color w:val="auto"/>
          <w:kern w:val="2"/>
          <w:sz w:val="22"/>
          <w:szCs w:val="22"/>
          <w:lang w:val="pl-PL" w:eastAsia="zh-CN" w:bidi="hi-IN"/>
        </w:rPr>
        <w:t>u</w:t>
      </w:r>
      <w:r>
        <w:rPr>
          <w:rFonts w:ascii="Arial" w:hAnsi="Arial"/>
          <w:sz w:val="22"/>
          <w:szCs w:val="22"/>
        </w:rPr>
        <w:t xml:space="preserve">mowy", szczegółowo opisaną w </w:t>
      </w: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§ 2 umowy, </w:t>
      </w:r>
      <w:r>
        <w:rPr>
          <w:rFonts w:ascii="Arial" w:hAnsi="Arial"/>
          <w:sz w:val="22"/>
          <w:szCs w:val="22"/>
        </w:rPr>
        <w:t xml:space="preserve">na stadionie przy ul. Harcerskiej 5 w Poznaniu, </w:t>
      </w:r>
      <w:r>
        <w:rPr>
          <w:rFonts w:eastAsia="NSimSun" w:cs="Arial" w:ascii="Arial" w:hAnsi="Arial"/>
          <w:color w:val="auto"/>
          <w:kern w:val="2"/>
          <w:sz w:val="22"/>
          <w:szCs w:val="22"/>
          <w:lang w:val="pl-PL" w:eastAsia="zh-CN" w:bidi="hi-IN"/>
        </w:rPr>
        <w:t>zgodnie z</w:t>
      </w:r>
      <w:r>
        <w:rPr>
          <w:rFonts w:ascii="Arial" w:hAnsi="Arial"/>
          <w:sz w:val="22"/>
          <w:szCs w:val="22"/>
        </w:rPr>
        <w:t xml:space="preserve"> ofertą Wykonawcy, stanowiącą załącznik nr 1 do Umowy, . </w:t>
      </w:r>
    </w:p>
    <w:p>
      <w:pPr>
        <w:pStyle w:val="Tretekstu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§ 2</w:t>
      </w:r>
    </w:p>
    <w:p>
      <w:pPr>
        <w:pStyle w:val="Tretekstu"/>
        <w:spacing w:before="0" w:after="120"/>
        <w:ind w:left="283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1. Wykonawca zobowiązuje się realizować Przedmiot </w:t>
      </w:r>
      <w:r>
        <w:rPr>
          <w:rFonts w:eastAsia="NSimSun" w:cs="Arial" w:ascii="Arial" w:hAnsi="Arial"/>
          <w:color w:val="000000"/>
          <w:kern w:val="2"/>
          <w:sz w:val="22"/>
          <w:szCs w:val="22"/>
          <w:lang w:val="pl-PL" w:eastAsia="zh-CN" w:bidi="hi-IN"/>
        </w:rPr>
        <w:t>u</w:t>
      </w:r>
      <w:r>
        <w:rPr>
          <w:rFonts w:ascii="Arial" w:hAnsi="Arial"/>
          <w:color w:val="000000"/>
          <w:sz w:val="22"/>
          <w:szCs w:val="22"/>
        </w:rPr>
        <w:t>mowy od dnia podpisania umowy do dnia 31.12.202</w:t>
      </w:r>
      <w:ins w:id="45" w:author="Nieznany autor" w:date="2022-03-07T12:09:37Z">
        <w:r>
          <w:rPr>
            <w:rFonts w:ascii="Arial" w:hAnsi="Arial"/>
            <w:color w:val="000000"/>
            <w:sz w:val="22"/>
            <w:szCs w:val="22"/>
          </w:rPr>
          <w:t>2</w:t>
        </w:r>
      </w:ins>
      <w:del w:id="46" w:author="Nieznany autor" w:date="2022-03-07T12:09:36Z">
        <w:r>
          <w:rPr>
            <w:rFonts w:ascii="Arial" w:hAnsi="Arial"/>
            <w:color w:val="000000"/>
            <w:sz w:val="22"/>
            <w:szCs w:val="22"/>
          </w:rPr>
          <w:delText>1</w:delText>
        </w:r>
      </w:del>
      <w:r>
        <w:rPr>
          <w:rFonts w:ascii="Arial" w:hAnsi="Arial"/>
          <w:color w:val="000000"/>
          <w:sz w:val="22"/>
          <w:szCs w:val="22"/>
        </w:rPr>
        <w:t xml:space="preserve"> r. w </w:t>
      </w:r>
      <w:r>
        <w:rPr>
          <w:rFonts w:eastAsia="NSimSun" w:cs="Arial" w:ascii="Arial" w:hAnsi="Arial"/>
          <w:color w:val="000000"/>
          <w:kern w:val="2"/>
          <w:sz w:val="22"/>
          <w:szCs w:val="22"/>
          <w:lang w:val="pl-PL" w:eastAsia="zh-CN" w:bidi="hi-IN"/>
        </w:rPr>
        <w:t>następujący sposób</w:t>
      </w:r>
      <w:r>
        <w:rPr>
          <w:rFonts w:ascii="Arial" w:hAnsi="Arial"/>
          <w:color w:val="000000"/>
          <w:sz w:val="22"/>
          <w:szCs w:val="22"/>
        </w:rPr>
        <w:t>:</w:t>
      </w:r>
    </w:p>
    <w:p>
      <w:pPr>
        <w:pStyle w:val="Tretekstu"/>
        <w:widowControl/>
        <w:suppressAutoHyphens w:val="true"/>
        <w:bidi w:val="0"/>
        <w:spacing w:lineRule="auto" w:line="312" w:before="0" w:after="0"/>
        <w:ind w:left="340" w:right="0" w:hanging="57"/>
        <w:jc w:val="left"/>
        <w:rPr>
          <w:rFonts w:ascii="Arial" w:hAnsi="Arial"/>
          <w:sz w:val="22"/>
          <w:szCs w:val="22"/>
          <w:del w:id="53" w:author="Nieznany autor" w:date="2022-03-11T12:19:34Z"/>
        </w:rPr>
      </w:pPr>
      <w:del w:id="47" w:author="Nieznany autor" w:date="2022-03-11T12:19:34Z">
        <w:r>
          <w:rPr>
            <w:rFonts w:cs="Arial" w:ascii="Arial" w:hAnsi="Arial"/>
            <w:color w:val="000000"/>
            <w:sz w:val="22"/>
            <w:szCs w:val="22"/>
          </w:rPr>
          <w:delText xml:space="preserve">a) wykonanie zabiegów na pobudzenie murawy na boiskach w </w:delText>
        </w:r>
      </w:del>
      <w:del w:id="48" w:author="Nieznany autor" w:date="2022-03-07T12:09:44Z">
        <w:r>
          <w:rPr>
            <w:rFonts w:eastAsia="SimSun;宋体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delText>kwietniu</w:delText>
        </w:r>
      </w:del>
      <w:del w:id="49" w:author="Nieznany autor" w:date="2022-03-07T12:09:44Z">
        <w:r>
          <w:rPr/>
          <w:commentReference w:id="0"/>
        </w:r>
      </w:del>
      <w:del w:id="50" w:author="Nieznany autor" w:date="2022-03-07T12:09:44Z">
        <w:r>
          <w:rPr>
            <w:rFonts w:eastAsia="SimSun;宋体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delText xml:space="preserve"> </w:delText>
        </w:r>
      </w:del>
      <w:del w:id="51" w:author="Nieznany autor" w:date="2022-03-11T12:19:34Z">
        <w:r>
          <w:rPr>
            <w:rFonts w:eastAsia="SimSun;宋体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delText>(termin należy uzgodnić z Zamawiającym)</w:delText>
        </w:r>
      </w:del>
      <w:del w:id="52" w:author="Nieznany autor" w:date="2022-03-11T12:19:34Z">
        <w:r>
          <w:rPr>
            <w:rFonts w:cs="Arial" w:ascii="Arial" w:hAnsi="Arial"/>
            <w:color w:val="000000"/>
            <w:sz w:val="22"/>
            <w:szCs w:val="22"/>
          </w:rPr>
          <w:delText>:</w:delText>
        </w:r>
      </w:del>
    </w:p>
    <w:p>
      <w:pPr>
        <w:pStyle w:val="Tretekstu"/>
        <w:widowControl/>
        <w:suppressAutoHyphens w:val="true"/>
        <w:bidi w:val="0"/>
        <w:spacing w:lineRule="auto" w:line="312" w:before="0" w:after="0"/>
        <w:ind w:left="340" w:right="0" w:hanging="57"/>
        <w:jc w:val="left"/>
        <w:rPr>
          <w:rFonts w:ascii="Arial" w:hAnsi="Arial"/>
          <w:sz w:val="22"/>
          <w:szCs w:val="22"/>
          <w:del w:id="58" w:author="Nieznany autor" w:date="2022-03-11T12:19:34Z"/>
        </w:rPr>
      </w:pPr>
      <w:del w:id="54" w:author="Nieznany autor" w:date="2022-03-11T12:19:34Z">
        <w:r>
          <w:rPr>
            <w:rFonts w:cs="Arial" w:ascii="Arial" w:hAnsi="Arial"/>
            <w:b/>
            <w:i/>
            <w:color w:val="000000"/>
            <w:sz w:val="22"/>
            <w:szCs w:val="22"/>
            <w:u w:val="single"/>
          </w:rPr>
          <w:delText xml:space="preserve"> </w:delText>
        </w:r>
      </w:del>
      <w:del w:id="55" w:author="Nieznany autor" w:date="2022-03-11T12:19:34Z">
        <w:r>
          <w:rPr>
            <w:rFonts w:cs="Arial" w:ascii="Arial" w:hAnsi="Arial"/>
            <w:b/>
            <w:i/>
            <w:color w:val="000000"/>
            <w:sz w:val="22"/>
            <w:szCs w:val="22"/>
            <w:u w:val="single"/>
          </w:rPr>
          <w:delText>Boisko nr 1 (płyta główna o pow. 8880 m</w:delText>
        </w:r>
      </w:del>
      <w:del w:id="56" w:author="Nieznany autor" w:date="2022-03-11T12:19:34Z">
        <w:r>
          <w:rPr>
            <w:rFonts w:cs="Arial" w:ascii="Arial" w:hAnsi="Arial"/>
            <w:b/>
            <w:i/>
            <w:color w:val="000000"/>
            <w:sz w:val="22"/>
            <w:szCs w:val="22"/>
            <w:u w:val="single"/>
            <w:vertAlign w:val="superscript"/>
          </w:rPr>
          <w:delText>2 )</w:delText>
        </w:r>
      </w:del>
      <w:del w:id="57" w:author="Nieznany autor" w:date="2022-03-11T12:19:34Z">
        <w:r>
          <w:rPr>
            <w:rFonts w:cs="Arial" w:ascii="Arial" w:hAnsi="Arial"/>
            <w:b/>
            <w:i/>
            <w:color w:val="000000"/>
            <w:sz w:val="22"/>
            <w:szCs w:val="22"/>
            <w:u w:val="single"/>
          </w:rPr>
          <w:delText>:</w:delText>
        </w:r>
      </w:del>
    </w:p>
    <w:p>
      <w:pPr>
        <w:pStyle w:val="Tretekstu"/>
        <w:widowControl/>
        <w:suppressAutoHyphens w:val="true"/>
        <w:bidi w:val="0"/>
        <w:spacing w:lineRule="auto" w:line="312" w:before="0" w:after="0"/>
        <w:ind w:left="340" w:right="0" w:hanging="57"/>
        <w:jc w:val="left"/>
        <w:rPr>
          <w:rFonts w:ascii="Arial" w:hAnsi="Arial"/>
          <w:sz w:val="22"/>
          <w:szCs w:val="22"/>
          <w:del w:id="65" w:author="Nieznany autor" w:date="2022-03-11T12:19:34Z"/>
        </w:rPr>
      </w:pPr>
      <w:del w:id="59" w:author="Nieznany autor" w:date="2022-03-11T12:19:34Z">
        <w:r>
          <w:rPr>
            <w:rFonts w:cs="Arial" w:ascii="Arial" w:hAnsi="Arial"/>
            <w:b w:val="false"/>
            <w:bCs w:val="false"/>
            <w:i w:val="false"/>
            <w:iCs w:val="false"/>
            <w:color w:val="000000"/>
            <w:sz w:val="22"/>
            <w:szCs w:val="22"/>
            <w:u w:val="none"/>
          </w:rPr>
          <w:delText xml:space="preserve">- </w:delText>
        </w:r>
      </w:del>
      <w:del w:id="60" w:author="Nieznany autor" w:date="2022-03-11T12:19:34Z">
        <w:r>
          <w:rPr>
            <w:rFonts w:cs="Arial" w:ascii="Arial" w:hAnsi="Arial"/>
            <w:sz w:val="22"/>
            <w:szCs w:val="22"/>
          </w:rPr>
          <w:delText>aplikacja nawozu obniżającego pH gleby</w:delText>
        </w:r>
      </w:del>
      <w:del w:id="61" w:author="Nieznany autor" w:date="2022-03-07T12:10:30Z">
        <w:r>
          <w:rPr>
            <w:rFonts w:cs="Arial" w:ascii="Arial" w:hAnsi="Arial"/>
            <w:sz w:val="22"/>
            <w:szCs w:val="22"/>
          </w:rPr>
          <w:delText xml:space="preserve"> Emeralld 6 ph Minus w dawce 200 kg</w:delText>
        </w:r>
      </w:del>
      <w:del w:id="62" w:author="Nieznany autor" w:date="2022-03-07T12:10:30Z">
        <w:r>
          <w:rPr/>
          <w:commentReference w:id="1"/>
        </w:r>
      </w:del>
      <w:del w:id="63" w:author="Nieznany autor" w:date="2022-03-07T12:10:30Z">
        <w:r>
          <w:rPr>
            <w:rFonts w:cs="Arial" w:ascii="Arial" w:hAnsi="Arial"/>
            <w:sz w:val="22"/>
            <w:szCs w:val="22"/>
          </w:rPr>
          <w:delText>/</w:delText>
        </w:r>
      </w:del>
      <w:del w:id="64" w:author="Nieznany autor" w:date="2022-03-11T12:19:34Z">
        <w:r>
          <w:rPr>
            <w:rFonts w:cs="Arial" w:ascii="Arial" w:hAnsi="Arial"/>
            <w:sz w:val="22"/>
            <w:szCs w:val="22"/>
          </w:rPr>
          <w:delText>obszar boiska</w:delText>
        </w:r>
      </w:del>
    </w:p>
    <w:p>
      <w:pPr>
        <w:pStyle w:val="Tretekstu"/>
        <w:widowControl/>
        <w:suppressAutoHyphens w:val="true"/>
        <w:bidi w:val="0"/>
        <w:spacing w:lineRule="auto" w:line="312" w:before="0" w:after="0"/>
        <w:ind w:left="340" w:right="0" w:hanging="57"/>
        <w:jc w:val="left"/>
        <w:rPr>
          <w:rFonts w:ascii="Arial" w:hAnsi="Arial"/>
          <w:sz w:val="22"/>
          <w:szCs w:val="22"/>
          <w:del w:id="68" w:author="Nieznany autor" w:date="2022-03-11T12:19:34Z"/>
        </w:rPr>
      </w:pPr>
      <w:del w:id="66" w:author="Nieznany autor" w:date="2022-03-11T12:19:34Z">
        <w:r>
          <w:rPr>
            <w:rFonts w:cs="Arial" w:ascii="Arial" w:hAnsi="Arial"/>
            <w:sz w:val="22"/>
            <w:szCs w:val="22"/>
          </w:rPr>
          <w:delText xml:space="preserve">- wertykulacja aktywna </w:delText>
        </w:r>
      </w:del>
      <w:del w:id="67" w:author="Nieznany autor" w:date="2022-03-11T12:18:19Z">
        <w:r>
          <w:rPr>
            <w:rFonts w:cs="Arial" w:ascii="Arial" w:hAnsi="Arial"/>
            <w:sz w:val="22"/>
            <w:szCs w:val="22"/>
          </w:rPr>
          <w:delText>w cross</w:delText>
        </w:r>
      </w:del>
    </w:p>
    <w:p>
      <w:pPr>
        <w:pStyle w:val="Tretekstu"/>
        <w:widowControl/>
        <w:suppressAutoHyphens w:val="true"/>
        <w:bidi w:val="0"/>
        <w:spacing w:lineRule="auto" w:line="312" w:before="0" w:after="0"/>
        <w:ind w:left="340" w:right="0" w:hanging="57"/>
        <w:jc w:val="left"/>
        <w:rPr>
          <w:rFonts w:ascii="Arial" w:hAnsi="Arial"/>
          <w:sz w:val="22"/>
          <w:szCs w:val="22"/>
          <w:del w:id="74" w:author="Nieznany autor" w:date="2022-03-11T12:19:34Z"/>
        </w:rPr>
      </w:pPr>
      <w:del w:id="69" w:author="Nieznany autor" w:date="2022-03-11T12:19:34Z">
        <w:r>
          <w:rPr>
            <w:rFonts w:cs="Arial" w:ascii="Arial" w:hAnsi="Arial"/>
            <w:sz w:val="22"/>
            <w:szCs w:val="22"/>
          </w:rPr>
          <w:delText xml:space="preserve">- aplikacja nawozu regeneracyjnego po wertykulacji </w:delText>
        </w:r>
      </w:del>
      <w:del w:id="70" w:author="Nieznany autor" w:date="2022-03-07T12:35:59Z">
        <w:r>
          <w:rPr>
            <w:rFonts w:cs="Arial" w:ascii="Arial" w:hAnsi="Arial"/>
            <w:sz w:val="22"/>
            <w:szCs w:val="22"/>
          </w:rPr>
          <w:delText>Emeralld Premium Recovery 8-6-13 + 2MgO + kwasy humusowe w dawce 250 kg/obszar</w:delText>
        </w:r>
      </w:del>
      <w:del w:id="71" w:author="Nieznany autor" w:date="2022-03-11T12:19:34Z">
        <w:r>
          <w:rPr>
            <w:rFonts w:cs="Arial" w:ascii="Arial" w:hAnsi="Arial"/>
            <w:sz w:val="22"/>
            <w:szCs w:val="22"/>
          </w:rPr>
          <w:delText xml:space="preserve"> </w:delText>
        </w:r>
      </w:del>
      <w:del w:id="72" w:author="Nieznany autor" w:date="2022-03-11T12:19:34Z">
        <w:r>
          <w:rPr>
            <w:rFonts w:eastAsia="SimSun;宋体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delText>b</w:delText>
        </w:r>
      </w:del>
      <w:del w:id="73" w:author="Nieznany autor" w:date="2022-03-11T12:19:34Z">
        <w:r>
          <w:rPr>
            <w:rFonts w:cs="Arial" w:ascii="Arial" w:hAnsi="Arial"/>
            <w:sz w:val="22"/>
            <w:szCs w:val="22"/>
          </w:rPr>
          <w:delText>oiska</w:delText>
        </w:r>
      </w:del>
    </w:p>
    <w:p>
      <w:pPr>
        <w:pStyle w:val="Tretekstu"/>
        <w:widowControl/>
        <w:suppressAutoHyphens w:val="true"/>
        <w:bidi w:val="0"/>
        <w:spacing w:lineRule="auto" w:line="312" w:before="0" w:after="0"/>
        <w:ind w:left="340" w:right="0" w:hanging="57"/>
        <w:jc w:val="left"/>
        <w:rPr>
          <w:rFonts w:ascii="Arial" w:hAnsi="Arial"/>
          <w:sz w:val="22"/>
          <w:szCs w:val="22"/>
          <w:del w:id="80" w:author="Nieznany autor" w:date="2022-03-07T12:34:18Z"/>
        </w:rPr>
      </w:pPr>
      <w:del w:id="75" w:author="Nieznany autor" w:date="2022-03-07T12:34:18Z">
        <w:r>
          <w:rPr>
            <w:rFonts w:cs="Arial" w:ascii="Arial" w:hAnsi="Arial"/>
            <w:b/>
            <w:i/>
            <w:sz w:val="22"/>
            <w:szCs w:val="22"/>
            <w:u w:val="single"/>
          </w:rPr>
          <w:delText xml:space="preserve">Bois-ko nr 2 (boisko treningowe o pow.  </w:delText>
        </w:r>
      </w:del>
      <w:del w:id="76" w:author="Nieznany autor" w:date="2022-03-07T12:34:18Z">
        <w:r>
          <w:rPr>
            <w:rFonts w:eastAsia="NSimSun" w:cs="Arial" w:ascii="Arial" w:hAnsi="Arial"/>
            <w:b/>
            <w:i/>
            <w:color w:val="auto"/>
            <w:kern w:val="2"/>
            <w:sz w:val="22"/>
            <w:szCs w:val="22"/>
            <w:u w:val="single"/>
            <w:lang w:val="pl-PL" w:eastAsia="zh-CN" w:bidi="hi-IN"/>
          </w:rPr>
          <w:delText>4260</w:delText>
        </w:r>
      </w:del>
      <w:del w:id="77" w:author="Nieznany autor" w:date="2022-03-07T12:34:18Z">
        <w:r>
          <w:rPr>
            <w:rFonts w:cs="Arial" w:ascii="Arial" w:hAnsi="Arial"/>
            <w:b/>
            <w:i/>
            <w:sz w:val="22"/>
            <w:szCs w:val="22"/>
            <w:u w:val="single"/>
          </w:rPr>
          <w:delText xml:space="preserve"> m</w:delText>
        </w:r>
      </w:del>
      <w:del w:id="78" w:author="Nieznany autor" w:date="2022-03-07T12:34:18Z">
        <w:r>
          <w:rPr>
            <w:rFonts w:cs="Arial" w:ascii="Arial" w:hAnsi="Arial"/>
            <w:b/>
            <w:i/>
            <w:sz w:val="22"/>
            <w:szCs w:val="22"/>
            <w:u w:val="single"/>
            <w:vertAlign w:val="superscript"/>
          </w:rPr>
          <w:delText>2</w:delText>
        </w:r>
      </w:del>
      <w:del w:id="79" w:author="Nieznany autor" w:date="2022-03-07T12:34:18Z">
        <w:r>
          <w:rPr>
            <w:rFonts w:cs="Arial" w:ascii="Arial" w:hAnsi="Arial"/>
            <w:b/>
            <w:i/>
            <w:sz w:val="22"/>
            <w:szCs w:val="22"/>
            <w:u w:val="single"/>
          </w:rPr>
          <w:delText>-):</w:delText>
        </w:r>
      </w:del>
    </w:p>
    <w:p>
      <w:pPr>
        <w:pStyle w:val="Tretekstu"/>
        <w:spacing w:lineRule="auto" w:line="312" w:before="0" w:after="0"/>
        <w:ind w:left="357" w:right="0" w:hanging="357"/>
        <w:jc w:val="left"/>
        <w:rPr>
          <w:rFonts w:ascii="Arial" w:hAnsi="Arial"/>
          <w:sz w:val="22"/>
          <w:szCs w:val="22"/>
          <w:del w:id="85" w:author="Nieznany autor" w:date="2022-03-07T12:34:18Z"/>
        </w:rPr>
      </w:pPr>
      <w:del w:id="81" w:author="Nieznany autor" w:date="2022-03-07T12:34:18Z">
        <w:r>
          <w:rPr>
            <w:rFonts w:cs="Arial" w:ascii="Arial" w:hAnsi="Arial"/>
            <w:b w:val="false"/>
            <w:bCs w:val="false"/>
            <w:i w:val="false"/>
            <w:iCs w:val="false"/>
            <w:sz w:val="22"/>
            <w:szCs w:val="22"/>
            <w:u w:val="none"/>
          </w:rPr>
          <w:delText xml:space="preserve">- </w:delText>
        </w:r>
      </w:del>
      <w:del w:id="82" w:author="Nieznany autor" w:date="2022-03-07T12:34:18Z">
        <w:r>
          <w:rPr>
            <w:rFonts w:cs="Arial" w:ascii="Arial" w:hAnsi="Arial"/>
            <w:sz w:val="22"/>
            <w:szCs w:val="22"/>
          </w:rPr>
          <w:delText>Oprysk fungicydem Topsin M500 + Amistar 250 SC</w:delText>
        </w:r>
      </w:del>
      <w:del w:id="83" w:author="Nieznany autor" w:date="2022-03-07T12:34:18Z">
        <w:r>
          <w:rPr/>
          <w:commentReference w:id="2"/>
        </w:r>
      </w:del>
      <w:del w:id="84" w:author="Nieznany autor" w:date="2022-03-07T12:34:18Z">
        <w:r>
          <w:rPr>
            <w:rFonts w:cs="Arial" w:ascii="Arial" w:hAnsi="Arial"/>
            <w:sz w:val="22"/>
            <w:szCs w:val="22"/>
          </w:rPr>
          <w:delText xml:space="preserve"> – wymagana temperatura powietrza min 8 -10 stopni Celsjusza (do opryskiwacza proszę dodać ProAqua oraz Adittens Max),</w:delText>
        </w:r>
      </w:del>
    </w:p>
    <w:p>
      <w:pPr>
        <w:pStyle w:val="Tretekstu"/>
        <w:spacing w:lineRule="auto" w:line="312" w:before="0" w:after="0"/>
        <w:ind w:left="357" w:right="0" w:hanging="357"/>
        <w:jc w:val="left"/>
        <w:rPr>
          <w:rFonts w:ascii="Arial" w:hAnsi="Arial"/>
          <w:sz w:val="22"/>
          <w:szCs w:val="22"/>
          <w:del w:id="87" w:author="Nieznany autor" w:date="2022-03-07T12:34:18Z"/>
        </w:rPr>
      </w:pPr>
      <w:del w:id="86" w:author="Nieznany autor" w:date="2022-03-07T12:34:18Z">
        <w:r>
          <w:rPr>
            <w:rFonts w:cs="Arial" w:ascii="Arial" w:hAnsi="Arial"/>
            <w:sz w:val="22"/>
            <w:szCs w:val="22"/>
          </w:rPr>
          <w:delText>- wertykulacja pasywna w cross,</w:delText>
        </w:r>
      </w:del>
    </w:p>
    <w:p>
      <w:pPr>
        <w:pStyle w:val="Tretekstu"/>
        <w:spacing w:lineRule="auto" w:line="312" w:before="0" w:after="0"/>
        <w:ind w:left="357" w:right="0" w:hanging="357"/>
        <w:jc w:val="left"/>
        <w:rPr>
          <w:rFonts w:ascii="Arial" w:hAnsi="Arial"/>
          <w:sz w:val="22"/>
          <w:szCs w:val="22"/>
          <w:del w:id="91" w:author="Nieznany autor" w:date="2022-03-07T12:34:18Z"/>
        </w:rPr>
      </w:pPr>
      <w:del w:id="88" w:author="Nieznany autor" w:date="2022-03-07T12:34:18Z">
        <w:r>
          <w:rPr>
            <w:rFonts w:cs="Arial" w:ascii="Arial" w:hAnsi="Arial"/>
            <w:sz w:val="22"/>
            <w:szCs w:val="22"/>
          </w:rPr>
          <w:delText>- wykonanie zabieg</w:delText>
        </w:r>
      </w:del>
      <w:del w:id="89" w:author="Nieznany autor" w:date="2022-03-07T12:34:18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delText>u</w:delText>
        </w:r>
      </w:del>
      <w:del w:id="90" w:author="Nieznany autor" w:date="2022-03-07T12:34:18Z">
        <w:r>
          <w:rPr>
            <w:rFonts w:cs="Arial" w:ascii="Arial" w:hAnsi="Arial"/>
            <w:sz w:val="22"/>
            <w:szCs w:val="22"/>
          </w:rPr>
          <w:delText xml:space="preserve"> piaskowania,</w:delText>
        </w:r>
      </w:del>
    </w:p>
    <w:p>
      <w:pPr>
        <w:pStyle w:val="Tretekstu"/>
        <w:widowControl/>
        <w:suppressAutoHyphens w:val="true"/>
        <w:bidi w:val="0"/>
        <w:spacing w:lineRule="auto" w:line="312" w:before="0" w:after="0"/>
        <w:ind w:left="340" w:right="0" w:hanging="57"/>
        <w:jc w:val="left"/>
        <w:rPr>
          <w:rFonts w:ascii="Arial" w:hAnsi="Arial"/>
          <w:sz w:val="22"/>
          <w:szCs w:val="22"/>
          <w:del w:id="95" w:author="Nieznany autor" w:date="2022-03-07T12:34:18Z"/>
        </w:rPr>
      </w:pPr>
      <w:del w:id="92" w:author="Nieznany autor" w:date="2022-03-07T12:34:18Z">
        <w:r>
          <w:rPr>
            <w:rFonts w:cs="Arial" w:ascii="Arial" w:hAnsi="Arial"/>
            <w:sz w:val="22"/>
            <w:szCs w:val="22"/>
          </w:rPr>
          <w:delText>- wykonanie zabiegu</w:delText>
        </w:r>
      </w:del>
      <w:del w:id="93" w:author="Nieznany autor" w:date="2022-03-07T12:34:18Z">
        <w:r>
          <w:rPr>
            <w:rFonts w:cs="Arial" w:ascii="Arial" w:hAnsi="Arial"/>
            <w:sz w:val="22"/>
            <w:szCs w:val="22"/>
          </w:rPr>
          <w:delText xml:space="preserve"> </w:delText>
        </w:r>
      </w:del>
      <w:del w:id="94" w:author="Nieznany autor" w:date="2022-03-07T12:34:18Z">
        <w:r>
          <w:rPr>
            <w:rFonts w:cs="Arial" w:ascii="Arial" w:hAnsi="Arial"/>
            <w:sz w:val="22"/>
            <w:szCs w:val="22"/>
          </w:rPr>
          <w:delText>aeracji aktywnej,</w:delText>
        </w:r>
      </w:del>
    </w:p>
    <w:p>
      <w:pPr>
        <w:pStyle w:val="Tretekstu"/>
        <w:widowControl/>
        <w:suppressAutoHyphens w:val="true"/>
        <w:bidi w:val="0"/>
        <w:spacing w:lineRule="auto" w:line="312" w:before="0" w:after="0"/>
        <w:ind w:left="357" w:right="0" w:hanging="357"/>
        <w:jc w:val="left"/>
        <w:rPr>
          <w:rFonts w:ascii="Arial" w:hAnsi="Arial"/>
          <w:sz w:val="22"/>
          <w:szCs w:val="22"/>
          <w:del w:id="97" w:author="Nieznany autor" w:date="2022-03-07T12:34:18Z"/>
        </w:rPr>
      </w:pPr>
      <w:del w:id="96" w:author="Nieznany autor" w:date="2022-03-07T12:34:18Z">
        <w:r>
          <w:rPr>
            <w:rFonts w:cs="Arial" w:ascii="Arial" w:hAnsi="Arial"/>
            <w:sz w:val="22"/>
            <w:szCs w:val="22"/>
          </w:rPr>
          <w:delText>- aplikacja nawozu obniżającego pH gleby Emeralld 6 ph Minus w dawce 150 kg / obszar boiska,</w:delText>
        </w:r>
      </w:del>
    </w:p>
    <w:p>
      <w:pPr>
        <w:pStyle w:val="Tretekstu"/>
        <w:widowControl/>
        <w:suppressAutoHyphens w:val="true"/>
        <w:bidi w:val="0"/>
        <w:spacing w:lineRule="auto" w:line="312" w:before="0" w:after="0"/>
        <w:ind w:left="340" w:right="0" w:hanging="57"/>
        <w:jc w:val="left"/>
        <w:rPr>
          <w:rFonts w:ascii="Arial" w:hAnsi="Arial"/>
          <w:sz w:val="22"/>
          <w:szCs w:val="22"/>
          <w:del w:id="102" w:author="Nieznany autor" w:date="2022-03-11T12:19:34Z"/>
        </w:rPr>
      </w:pPr>
      <w:del w:id="98" w:author="Nieznany autor" w:date="2022-03-07T12:34:18Z">
        <w:r>
          <w:rPr>
            <w:rFonts w:cs="Arial" w:ascii="Arial" w:hAnsi="Arial"/>
            <w:color w:val="000000"/>
            <w:sz w:val="22"/>
            <w:szCs w:val="22"/>
          </w:rPr>
          <w:delText xml:space="preserve">- aplikacja nawozu regeneracyjnego po wertykulacji, aeracji i piaskowaniu Emeralld Premium Recovery 8-6-13 + 2MgO + kwasy humusowe w dawce 250 kg/obszar </w:delText>
        </w:r>
      </w:del>
      <w:del w:id="99" w:author="Nieznany autor" w:date="2022-03-07T12:34:18Z">
        <w:r>
          <w:rPr>
            <w:rFonts w:eastAsia="SimSun;宋体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delText>b</w:delText>
        </w:r>
      </w:del>
      <w:del w:id="100" w:author="Nieznany autor" w:date="2022-03-07T12:34:18Z">
        <w:r>
          <w:rPr>
            <w:rFonts w:cs="Arial" w:ascii="Arial" w:hAnsi="Arial"/>
            <w:color w:val="000000"/>
            <w:sz w:val="22"/>
            <w:szCs w:val="22"/>
          </w:rPr>
          <w:delText>oiska</w:delText>
        </w:r>
      </w:del>
      <w:del w:id="101" w:author="Nieznany autor" w:date="2022-03-11T12:19:34Z">
        <w:r>
          <w:rPr>
            <w:rFonts w:cs="Arial" w:ascii="Arial" w:hAnsi="Arial"/>
            <w:color w:val="000000"/>
            <w:sz w:val="22"/>
            <w:szCs w:val="22"/>
          </w:rPr>
          <w:delText>.</w:delText>
        </w:r>
      </w:del>
    </w:p>
    <w:p>
      <w:pPr>
        <w:pStyle w:val="Tretekstu"/>
        <w:widowControl/>
        <w:suppressAutoHyphens w:val="true"/>
        <w:bidi w:val="0"/>
        <w:spacing w:lineRule="auto" w:line="312" w:before="0" w:after="0"/>
        <w:ind w:left="340" w:right="0" w:hanging="57"/>
        <w:jc w:val="left"/>
        <w:rPr>
          <w:rFonts w:ascii="Arial" w:hAnsi="Arial"/>
          <w:ins w:id="113" w:author="Nieznany autor" w:date="2022-03-11T12:19:34Z"/>
          <w:sz w:val="22"/>
          <w:szCs w:val="22"/>
        </w:rPr>
      </w:pPr>
      <w:del w:id="103" w:author="Nieznany autor" w:date="2022-03-11T12:19:34Z">
        <w:r>
          <w:rPr>
            <w:rFonts w:ascii="Arial" w:hAnsi="Arial"/>
            <w:color w:val="000000"/>
            <w:sz w:val="22"/>
            <w:szCs w:val="22"/>
          </w:rPr>
          <w:delText>b) pozostałe zabiegi pielęgnacyjne murawy płyty głównej (pow. 8880 m</w:delText>
        </w:r>
      </w:del>
      <w:del w:id="104" w:author="Nieznany autor" w:date="2022-03-11T12:19:34Z">
        <w:r>
          <w:rPr>
            <w:rFonts w:ascii="Arial" w:hAnsi="Arial"/>
            <w:color w:val="000000"/>
            <w:sz w:val="22"/>
            <w:szCs w:val="22"/>
            <w:vertAlign w:val="superscript"/>
          </w:rPr>
          <w:delText>2</w:delText>
        </w:r>
      </w:del>
      <w:del w:id="105" w:author="Nieznany autor" w:date="2022-03-11T12:19:34Z">
        <w:r>
          <w:rPr>
            <w:rFonts w:ascii="Arial" w:hAnsi="Arial"/>
            <w:color w:val="000000"/>
            <w:position w:val="0"/>
            <w:sz w:val="22"/>
            <w:sz w:val="22"/>
            <w:szCs w:val="22"/>
            <w:vertAlign w:val="baseline"/>
          </w:rPr>
          <w:delText>) oraz boiska treningowego</w:delText>
        </w:r>
      </w:del>
      <w:del w:id="106" w:author="Nieznany autor" w:date="2022-03-07T12:34:29Z">
        <w:r>
          <w:rPr>
            <w:rFonts w:ascii="Arial" w:hAnsi="Arial"/>
            <w:color w:val="000000"/>
            <w:position w:val="0"/>
            <w:sz w:val="22"/>
            <w:sz w:val="22"/>
            <w:szCs w:val="22"/>
            <w:vertAlign w:val="baseline"/>
          </w:rPr>
          <w:delText xml:space="preserve"> ( pow. </w:delText>
        </w:r>
      </w:del>
      <w:del w:id="107" w:author="Nieznany autor" w:date="2022-03-07T12:34:29Z">
        <w:r>
          <w:rPr>
            <w:rFonts w:eastAsia="NSimSun" w:cs="Arial" w:ascii="Arial" w:hAnsi="Arial"/>
            <w:color w:val="000000"/>
            <w:kern w:val="2"/>
            <w:position w:val="0"/>
            <w:sz w:val="22"/>
            <w:sz w:val="22"/>
            <w:szCs w:val="22"/>
            <w:vertAlign w:val="baseline"/>
            <w:lang w:val="pl-PL" w:eastAsia="zh-CN" w:bidi="hi-IN"/>
          </w:rPr>
          <w:delText>4260 m</w:delText>
        </w:r>
      </w:del>
      <w:del w:id="108" w:author="Nieznany autor" w:date="2022-03-07T12:34:29Z">
        <w:r>
          <w:rPr>
            <w:rFonts w:ascii="Arial" w:hAnsi="Arial"/>
            <w:color w:val="000000"/>
            <w:sz w:val="22"/>
            <w:szCs w:val="22"/>
            <w:vertAlign w:val="superscript"/>
          </w:rPr>
          <w:delText>2</w:delText>
        </w:r>
      </w:del>
      <w:del w:id="109" w:author="Nieznany autor" w:date="2022-03-07T12:34:29Z">
        <w:r>
          <w:rPr>
            <w:rFonts w:ascii="Arial" w:hAnsi="Arial"/>
            <w:color w:val="000000"/>
            <w:position w:val="0"/>
            <w:sz w:val="22"/>
            <w:sz w:val="22"/>
            <w:szCs w:val="22"/>
            <w:vertAlign w:val="baseline"/>
          </w:rPr>
          <w:delText>)</w:delText>
        </w:r>
      </w:del>
      <w:del w:id="110" w:author="Nieznany autor" w:date="2022-03-11T12:19:34Z">
        <w:r>
          <w:rPr>
            <w:rFonts w:ascii="Arial" w:hAnsi="Arial"/>
            <w:color w:val="000000"/>
            <w:position w:val="0"/>
            <w:sz w:val="22"/>
            <w:sz w:val="22"/>
            <w:szCs w:val="22"/>
            <w:vertAlign w:val="baseline"/>
          </w:rPr>
          <w:delText xml:space="preserve"> szczegółowo wymienione w formularzu ofertowym stanowiącym załącznik nr 1. Nasiona do wysiewu oraz nawozy zapewnia Zamawiający.</w:delText>
        </w:r>
      </w:del>
      <w:ins w:id="111" w:author="Nieznany autor" w:date="2022-03-11T12:19:34Z">
        <w:r>
          <w:rPr>
            <w:rFonts w:cs="Arial" w:ascii="Arial" w:hAnsi="Arial"/>
            <w:color w:val="000000"/>
            <w:position w:val="0"/>
            <w:sz w:val="22"/>
            <w:sz w:val="22"/>
            <w:szCs w:val="22"/>
            <w:vertAlign w:val="baseline"/>
          </w:rPr>
          <w:t>a) wykonanie zabiegów na pobudzenie murawy w marcu/kwietniu</w:t>
        </w:r>
      </w:ins>
      <w:ins w:id="112" w:author="Nieznany autor" w:date="2022-03-11T12:19:34Z">
        <w:r>
          <w:rPr>
            <w:rFonts w:eastAsia="SimSun;宋体" w:cs="Arial" w:ascii="Arial" w:hAnsi="Arial"/>
            <w:color w:val="000000"/>
            <w:kern w:val="2"/>
            <w:position w:val="0"/>
            <w:sz w:val="22"/>
            <w:sz w:val="22"/>
            <w:szCs w:val="22"/>
            <w:vertAlign w:val="baseline"/>
            <w:lang w:val="pl-PL" w:eastAsia="zh-CN" w:bidi="hi-IN"/>
          </w:rPr>
          <w:t xml:space="preserve"> wraz z wymianą darni w polach karnych oraz na środku boiska. Układana darń musi cechować się dobrymi właściwościami technicznymi. Ukdanie nowej trawy należy poprzedzić wycięciem płatów starej trawy przy użyciu specjalnej frezarki na odpowiednią grubość,</w:t>
        </w:r>
      </w:ins>
    </w:p>
    <w:p>
      <w:pPr>
        <w:pStyle w:val="Tretekstu"/>
        <w:widowControl/>
        <w:suppressAutoHyphens w:val="true"/>
        <w:bidi w:val="0"/>
        <w:spacing w:lineRule="auto" w:line="312" w:before="57" w:after="57"/>
        <w:ind w:left="340" w:right="0" w:hanging="0"/>
        <w:jc w:val="left"/>
        <w:rPr>
          <w:rFonts w:ascii="Arial" w:hAnsi="Arial"/>
          <w:sz w:val="22"/>
          <w:szCs w:val="22"/>
        </w:rPr>
      </w:pPr>
      <w:ins w:id="114" w:author="Nieznany autor" w:date="2022-03-11T12:19:34Z">
        <w:r>
          <w:rPr>
            <w:rFonts w:eastAsia="Arial" w:cs="Arial" w:ascii="Arial" w:hAnsi="Arial"/>
            <w:color w:val="000000"/>
            <w:position w:val="0"/>
            <w:sz w:val="22"/>
            <w:sz w:val="22"/>
            <w:szCs w:val="22"/>
            <w:vertAlign w:val="baseline"/>
          </w:rPr>
          <w:t xml:space="preserve">b) pozostałe zabiegi </w:t>
        </w:r>
      </w:ins>
      <w:ins w:id="115" w:author="Nieznany autor" w:date="2022-03-11T12:19:34Z">
        <w:r>
          <w:rPr>
            <w:rFonts w:cs="Arial" w:ascii="Arial" w:hAnsi="Arial"/>
            <w:color w:val="000000"/>
            <w:position w:val="0"/>
            <w:sz w:val="22"/>
            <w:sz w:val="22"/>
            <w:szCs w:val="22"/>
            <w:vertAlign w:val="baseline"/>
          </w:rPr>
          <w:t xml:space="preserve">zgodnie z załącznikiem Nr </w:t>
        </w:r>
      </w:ins>
      <w:ins w:id="116" w:author="Nieznany autor" w:date="2022-03-11T13:37:13Z">
        <w:r>
          <w:rPr>
            <w:rFonts w:cs="Arial" w:ascii="Arial" w:hAnsi="Arial"/>
            <w:color w:val="000000"/>
            <w:position w:val="0"/>
            <w:sz w:val="22"/>
            <w:sz w:val="22"/>
            <w:szCs w:val="22"/>
            <w:vertAlign w:val="baseline"/>
          </w:rPr>
          <w:t>2</w:t>
        </w:r>
      </w:ins>
      <w:ins w:id="117" w:author="Nieznany autor" w:date="2022-03-11T13:38:05Z">
        <w:r>
          <w:rPr>
            <w:rFonts w:cs="Arial" w:ascii="Arial" w:hAnsi="Arial"/>
            <w:color w:val="000000"/>
            <w:position w:val="0"/>
            <w:sz w:val="22"/>
            <w:sz w:val="22"/>
            <w:szCs w:val="22"/>
            <w:vertAlign w:val="baseline"/>
          </w:rPr>
          <w:t>.</w:t>
        </w:r>
      </w:ins>
      <w:del w:id="118" w:author="Nieznany autor" w:date="2022-03-07T12:34:54Z">
        <w:r>
          <w:rPr/>
          <w:commentReference w:id="3"/>
        </w:r>
      </w:del>
    </w:p>
    <w:p>
      <w:pPr>
        <w:pStyle w:val="Tretekstu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2. Z uwagi na charakter działalności Zamawiającego i udostępnianie infrastruktury sportowej na potrzeby treningów i zawodów, </w:t>
      </w:r>
      <w:r>
        <w:rPr>
          <w:rFonts w:eastAsia="NSimSun" w:cs="Arial" w:ascii="Arial" w:hAnsi="Arial"/>
          <w:color w:val="000000"/>
          <w:kern w:val="2"/>
          <w:sz w:val="22"/>
          <w:szCs w:val="22"/>
          <w:lang w:val="pl-PL" w:eastAsia="zh-CN" w:bidi="hi-IN"/>
        </w:rPr>
        <w:t>Wykonawca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eastAsia="NSimSun" w:cs="Arial" w:ascii="Arial" w:hAnsi="Arial"/>
          <w:color w:val="000000"/>
          <w:kern w:val="2"/>
          <w:sz w:val="22"/>
          <w:szCs w:val="22"/>
          <w:lang w:val="pl-PL" w:eastAsia="zh-CN" w:bidi="hi-IN"/>
        </w:rPr>
        <w:t>uzgodni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eastAsia="NSimSun" w:cs="Arial" w:ascii="Arial" w:hAnsi="Arial"/>
          <w:color w:val="000000"/>
          <w:kern w:val="2"/>
          <w:sz w:val="22"/>
          <w:szCs w:val="22"/>
          <w:lang w:val="pl-PL" w:eastAsia="zh-CN" w:bidi="hi-IN"/>
        </w:rPr>
        <w:t>z Zamawiającym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eastAsia="NSimSun" w:cs="Arial" w:ascii="Arial" w:hAnsi="Arial"/>
          <w:color w:val="000000"/>
          <w:kern w:val="2"/>
          <w:sz w:val="22"/>
          <w:szCs w:val="22"/>
          <w:lang w:val="pl-PL" w:eastAsia="zh-CN" w:bidi="hi-IN"/>
        </w:rPr>
        <w:t>drogą elektroniczną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eastAsia="NSimSun" w:cs="Arial" w:ascii="Arial" w:hAnsi="Arial"/>
          <w:color w:val="000000"/>
          <w:kern w:val="2"/>
          <w:sz w:val="22"/>
          <w:szCs w:val="22"/>
          <w:lang w:val="pl-PL" w:eastAsia="zh-CN" w:bidi="hi-IN"/>
        </w:rPr>
        <w:t>terminy</w:t>
      </w:r>
      <w:r>
        <w:rPr>
          <w:rFonts w:ascii="Arial" w:hAnsi="Arial"/>
          <w:color w:val="000000"/>
          <w:sz w:val="22"/>
          <w:szCs w:val="22"/>
        </w:rPr>
        <w:t xml:space="preserve"> wykonania zabiegów, o których mowa wyżej w ust. 1, z minimum 3-dniowym wyprzedzeniem.</w:t>
      </w:r>
    </w:p>
    <w:p>
      <w:pPr>
        <w:pStyle w:val="Tretekstu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3. Zamawiający zastrzega sobie prawo do wprowadzenia zmian w programie pielęgnacji boisk w zależności od kondycji murawy oraz warunków pogodowych. </w:t>
      </w:r>
      <w:r>
        <w:rPr>
          <w:rFonts w:eastAsia="NSimSun" w:cs="Arial" w:ascii="Arial" w:hAnsi="Arial"/>
          <w:color w:val="000000"/>
          <w:kern w:val="2"/>
          <w:sz w:val="22"/>
          <w:szCs w:val="22"/>
          <w:lang w:val="pl-PL" w:eastAsia="zh-CN" w:bidi="hi-IN"/>
        </w:rPr>
        <w:t>Zmiany będą uzgadnianie z Wykonawcą w formie elektronicznej.</w:t>
      </w:r>
    </w:p>
    <w:p>
      <w:pPr>
        <w:pStyle w:val="Tretekstu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color w:val="000000"/>
          <w:sz w:val="22"/>
          <w:szCs w:val="22"/>
        </w:rPr>
        <w:t>§ 3</w:t>
      </w:r>
    </w:p>
    <w:p>
      <w:pPr>
        <w:pStyle w:val="Normal"/>
        <w:spacing w:lineRule="auto" w:line="276"/>
        <w:ind w:left="283" w:hanging="283"/>
        <w:jc w:val="both"/>
        <w:rPr>
          <w:rFonts w:ascii="Arial" w:hAnsi="Arial"/>
          <w:sz w:val="22"/>
          <w:szCs w:val="22"/>
        </w:rPr>
      </w:pPr>
      <w:r>
        <w:rPr>
          <w:rFonts w:eastAsia="Lucida Sans Unicode" w:cs="Tahoma" w:ascii="Arial" w:hAnsi="Arial"/>
          <w:sz w:val="22"/>
          <w:szCs w:val="22"/>
        </w:rPr>
        <w:t>1. Odbiór poszczególnych części Przedmiotu Umowy odbywać  się będzie na podstawie pisemnych protokołów odbioru.</w:t>
      </w:r>
    </w:p>
    <w:p>
      <w:pPr>
        <w:pStyle w:val="Normal"/>
        <w:tabs>
          <w:tab w:val="clear" w:pos="709"/>
          <w:tab w:val="left" w:pos="4723" w:leader="none"/>
        </w:tabs>
        <w:spacing w:lineRule="auto" w:line="276"/>
        <w:ind w:left="283" w:hanging="283"/>
        <w:jc w:val="both"/>
        <w:rPr>
          <w:rFonts w:ascii="Arial" w:hAnsi="Arial"/>
          <w:sz w:val="22"/>
          <w:szCs w:val="22"/>
        </w:rPr>
      </w:pPr>
      <w:r>
        <w:rPr>
          <w:rFonts w:eastAsia="Lucida Sans Unicode" w:cs="Tahoma" w:ascii="Arial" w:hAnsi="Arial"/>
          <w:sz w:val="22"/>
          <w:szCs w:val="22"/>
        </w:rPr>
        <w:t>2. Koordynatorem prac stanowiących Przedmiot Umowy i osobą</w:t>
      </w:r>
      <w:del w:id="119" w:author="Nieznany autor" w:date="2022-03-07T12:53:00Z">
        <w:r>
          <w:rPr>
            <w:rFonts w:eastAsia="Lucida Sans Unicode" w:cs="Tahoma" w:ascii="Arial" w:hAnsi="Arial"/>
            <w:sz w:val="22"/>
            <w:szCs w:val="22"/>
          </w:rPr>
          <w:delText xml:space="preserve">  </w:delText>
        </w:r>
      </w:del>
      <w:ins w:id="120" w:author="Nieznany autor" w:date="2022-03-07T12:53:02Z">
        <w:r>
          <w:rPr>
            <w:rFonts w:eastAsia="Lucida Sans Unicode" w:cs="Tahoma" w:ascii="Arial" w:hAnsi="Arial"/>
            <w:sz w:val="22"/>
            <w:szCs w:val="22"/>
          </w:rPr>
          <w:t xml:space="preserve"> </w:t>
        </w:r>
      </w:ins>
      <w:r>
        <w:rPr>
          <w:rFonts w:eastAsia="Lucida Sans Unicode" w:cs="Tahoma" w:ascii="Arial" w:hAnsi="Arial"/>
          <w:sz w:val="22"/>
          <w:szCs w:val="22"/>
        </w:rPr>
        <w:t>upoważnioną do podpisania protokołów odbioru, o których mowa w ust. 1, jest:</w:t>
      </w:r>
    </w:p>
    <w:p>
      <w:pPr>
        <w:pStyle w:val="Normal"/>
        <w:tabs>
          <w:tab w:val="clear" w:pos="709"/>
          <w:tab w:val="left" w:pos="5149" w:leader="none"/>
        </w:tabs>
        <w:spacing w:lineRule="auto" w:line="276"/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eastAsia="Lucida Sans Unicode" w:cs="Tahoma" w:ascii="Arial" w:hAnsi="Arial"/>
          <w:sz w:val="22"/>
          <w:szCs w:val="22"/>
        </w:rPr>
        <w:t xml:space="preserve">- ze strony Zamawiającego </w:t>
      </w:r>
      <w:del w:id="121" w:author="Joanna Jańczak" w:date="2021-11-03T13:44:50Z">
        <w:r>
          <w:rPr>
            <w:rFonts w:eastAsia="Lucida Sans Unicode" w:cs="Tahoma" w:ascii="Arial" w:hAnsi="Arial"/>
            <w:sz w:val="22"/>
            <w:szCs w:val="22"/>
          </w:rPr>
          <w:delText>Joanna Jańczak</w:delText>
        </w:r>
      </w:del>
      <w:ins w:id="122" w:author="Joanna Jańczak" w:date="2021-11-03T13:44:50Z">
        <w:r>
          <w:rPr>
            <w:rFonts w:eastAsia="Lucida Sans Unicode" w:cs="Tahoma" w:ascii="Arial" w:hAnsi="Arial"/>
            <w:color w:val="auto"/>
            <w:kern w:val="2"/>
            <w:sz w:val="22"/>
            <w:szCs w:val="22"/>
            <w:lang w:val="pl-PL" w:eastAsia="zh-CN" w:bidi="hi-IN"/>
          </w:rPr>
          <w:t>………</w:t>
        </w:r>
      </w:ins>
      <w:ins w:id="123" w:author="Joanna Jańczak" w:date="2021-11-03T13:44:50Z">
        <w:r>
          <w:rPr>
            <w:rFonts w:eastAsia="Lucida Sans Unicode" w:cs="Tahoma" w:ascii="Arial" w:hAnsi="Arial"/>
            <w:sz w:val="22"/>
            <w:szCs w:val="22"/>
          </w:rPr>
          <w:t>...</w:t>
        </w:r>
      </w:ins>
      <w:r>
        <w:rPr>
          <w:rFonts w:eastAsia="Lucida Sans Unicode" w:cs="Tahoma" w:ascii="Arial" w:hAnsi="Arial"/>
          <w:sz w:val="22"/>
          <w:szCs w:val="22"/>
        </w:rPr>
        <w:t xml:space="preserve">  tel. </w:t>
      </w:r>
      <w:del w:id="124" w:author="Joanna Jańczak" w:date="2021-11-03T13:44:55Z">
        <w:r>
          <w:rPr>
            <w:rFonts w:eastAsia="Lucida Sans Unicode" w:cs="Tahoma" w:ascii="Arial" w:hAnsi="Arial"/>
            <w:sz w:val="22"/>
            <w:szCs w:val="22"/>
          </w:rPr>
          <w:delText>501 387 602</w:delText>
        </w:r>
      </w:del>
      <w:ins w:id="125" w:author="Joanna Jańczak" w:date="2021-11-03T13:44:55Z">
        <w:r>
          <w:rPr>
            <w:rFonts w:eastAsia="Lucida Sans Unicode" w:cs="Tahoma" w:ascii="Arial" w:hAnsi="Arial"/>
            <w:color w:val="auto"/>
            <w:kern w:val="2"/>
            <w:sz w:val="22"/>
            <w:szCs w:val="22"/>
            <w:lang w:val="pl-PL" w:eastAsia="zh-CN" w:bidi="hi-IN"/>
          </w:rPr>
          <w:t>….……</w:t>
        </w:r>
      </w:ins>
      <w:ins w:id="126" w:author="Joanna Jańczak" w:date="2021-11-03T13:44:55Z">
        <w:r>
          <w:rPr>
            <w:rFonts w:eastAsia="Lucida Sans Unicode" w:cs="Tahoma" w:ascii="Arial" w:hAnsi="Arial"/>
            <w:sz w:val="22"/>
            <w:szCs w:val="22"/>
          </w:rPr>
          <w:t>..</w:t>
        </w:r>
      </w:ins>
      <w:r>
        <w:rPr>
          <w:rFonts w:eastAsia="Lucida Sans Unicode" w:cs="Tahoma" w:ascii="Arial" w:hAnsi="Arial"/>
          <w:sz w:val="22"/>
          <w:szCs w:val="22"/>
        </w:rPr>
        <w:t xml:space="preserve">, mail </w:t>
      </w:r>
      <w:ins w:id="127" w:author="Joanna Jańczak" w:date="2021-11-03T13:44:58Z">
        <w:r>
          <w:rPr>
            <w:rFonts w:eastAsia="Lucida Sans Unicode" w:cs="Tahoma" w:ascii="Arial" w:hAnsi="Arial"/>
            <w:color w:val="auto"/>
            <w:kern w:val="2"/>
            <w:sz w:val="22"/>
            <w:szCs w:val="22"/>
            <w:lang w:val="pl-PL" w:eastAsia="zh-CN" w:bidi="hi-IN"/>
          </w:rPr>
          <w:t>……………………</w:t>
        </w:r>
      </w:ins>
      <w:ins w:id="128" w:author="Joanna Jańczak" w:date="2021-11-03T13:44:58Z">
        <w:r>
          <w:rPr>
            <w:rFonts w:eastAsia="Lucida Sans Unicode" w:cs="Tahoma" w:ascii="Arial" w:hAnsi="Arial"/>
            <w:sz w:val="22"/>
            <w:szCs w:val="22"/>
          </w:rPr>
          <w:t>..</w:t>
        </w:r>
      </w:ins>
      <w:del w:id="129" w:author="Joanna Jańczak" w:date="2021-11-03T13:44:58Z">
        <w:r>
          <w:rPr>
            <w:rFonts w:eastAsia="Lucida Sans Unicode" w:cs="Tahoma" w:ascii="Arial" w:hAnsi="Arial"/>
            <w:sz w:val="22"/>
            <w:szCs w:val="22"/>
          </w:rPr>
          <w:delText>j.janczak@posir.poznan.pl lub Tomasz Szymoniak tel. 502 859 811, mail t.szymoniak@posir.poznan.pl</w:delText>
        </w:r>
      </w:del>
    </w:p>
    <w:p>
      <w:pPr>
        <w:pStyle w:val="Normal"/>
        <w:tabs>
          <w:tab w:val="clear" w:pos="709"/>
          <w:tab w:val="left" w:pos="5149" w:leader="none"/>
        </w:tabs>
        <w:spacing w:lineRule="auto" w:line="276"/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eastAsia="Lucida Sans Unicode" w:cs="Tahoma" w:ascii="Arial" w:hAnsi="Arial"/>
          <w:sz w:val="22"/>
          <w:szCs w:val="22"/>
        </w:rPr>
        <w:t xml:space="preserve">- ze strony Wykonawcy </w:t>
      </w:r>
      <w:del w:id="130" w:author="Joanna Jańczak" w:date="2021-11-03T13:45:02Z">
        <w:r>
          <w:rPr>
            <w:rFonts w:eastAsia="Lucida Sans Unicode" w:cs="Tahoma" w:ascii="Arial" w:hAnsi="Arial"/>
            <w:sz w:val="22"/>
            <w:szCs w:val="22"/>
          </w:rPr>
          <w:delText xml:space="preserve">Tomasz Turostowski </w:delText>
        </w:r>
      </w:del>
      <w:ins w:id="131" w:author="Joanna Jańczak" w:date="2021-11-03T13:45:02Z">
        <w:r>
          <w:rPr>
            <w:rFonts w:eastAsia="Lucida Sans Unicode" w:cs="Tahoma" w:ascii="Arial" w:hAnsi="Arial"/>
            <w:color w:val="auto"/>
            <w:kern w:val="2"/>
            <w:sz w:val="22"/>
            <w:szCs w:val="22"/>
            <w:lang w:val="pl-PL" w:eastAsia="zh-CN" w:bidi="hi-IN"/>
          </w:rPr>
          <w:t>………………</w:t>
        </w:r>
      </w:ins>
      <w:ins w:id="132" w:author="Joanna Jańczak" w:date="2021-11-03T13:45:02Z">
        <w:r>
          <w:rPr>
            <w:rFonts w:eastAsia="Lucida Sans Unicode" w:cs="Tahoma" w:ascii="Arial" w:hAnsi="Arial"/>
            <w:sz w:val="22"/>
            <w:szCs w:val="22"/>
          </w:rPr>
          <w:t>..</w:t>
        </w:r>
      </w:ins>
      <w:r>
        <w:rPr>
          <w:rFonts w:eastAsia="Lucida Sans Unicode" w:cs="Tahoma" w:ascii="Arial" w:hAnsi="Arial"/>
          <w:sz w:val="22"/>
          <w:szCs w:val="22"/>
        </w:rPr>
        <w:t xml:space="preserve">tel. </w:t>
      </w:r>
      <w:del w:id="133" w:author="Joanna Jańczak" w:date="2021-11-03T13:45:05Z">
        <w:r>
          <w:rPr>
            <w:rFonts w:eastAsia="Lucida Sans Unicode" w:cs="Tahoma" w:ascii="Arial" w:hAnsi="Arial"/>
            <w:sz w:val="22"/>
            <w:szCs w:val="22"/>
          </w:rPr>
          <w:delText>509 401 504</w:delText>
        </w:r>
      </w:del>
      <w:ins w:id="134" w:author="Joanna Jańczak" w:date="2021-11-03T13:45:05Z">
        <w:r>
          <w:rPr>
            <w:rFonts w:eastAsia="Lucida Sans Unicode" w:cs="Tahoma" w:ascii="Arial" w:hAnsi="Arial"/>
            <w:color w:val="auto"/>
            <w:kern w:val="2"/>
            <w:sz w:val="22"/>
            <w:szCs w:val="22"/>
            <w:lang w:val="pl-PL" w:eastAsia="zh-CN" w:bidi="hi-IN"/>
          </w:rPr>
          <w:t>………………</w:t>
        </w:r>
      </w:ins>
      <w:ins w:id="135" w:author="Joanna Jańczak" w:date="2021-11-03T13:45:05Z">
        <w:r>
          <w:rPr>
            <w:rFonts w:eastAsia="Lucida Sans Unicode" w:cs="Tahoma" w:ascii="Arial" w:hAnsi="Arial"/>
            <w:sz w:val="22"/>
            <w:szCs w:val="22"/>
          </w:rPr>
          <w:t>...</w:t>
        </w:r>
      </w:ins>
      <w:r>
        <w:rPr>
          <w:rFonts w:eastAsia="Lucida Sans Unicode" w:cs="Tahoma" w:ascii="Arial" w:hAnsi="Arial"/>
          <w:sz w:val="22"/>
          <w:szCs w:val="22"/>
        </w:rPr>
        <w:t xml:space="preserve">, mail </w:t>
      </w:r>
      <w:ins w:id="136" w:author="Joanna Jańczak" w:date="2021-11-03T13:45:08Z">
        <w:r>
          <w:rPr>
            <w:rFonts w:eastAsia="Lucida Sans Unicode" w:cs="Tahoma" w:ascii="Arial" w:hAnsi="Arial"/>
            <w:color w:val="auto"/>
            <w:kern w:val="2"/>
            <w:sz w:val="22"/>
            <w:szCs w:val="22"/>
            <w:lang w:val="pl-PL" w:eastAsia="zh-CN" w:bidi="hi-IN"/>
          </w:rPr>
          <w:t>……………………</w:t>
        </w:r>
      </w:ins>
      <w:ins w:id="137" w:author="Joanna Jańczak" w:date="2021-11-03T13:45:08Z">
        <w:r>
          <w:rPr>
            <w:rFonts w:eastAsia="Lucida Sans Unicode" w:cs="Tahoma" w:ascii="Arial" w:hAnsi="Arial"/>
            <w:sz w:val="22"/>
            <w:szCs w:val="22"/>
          </w:rPr>
          <w:t>.</w:t>
        </w:r>
      </w:ins>
      <w:del w:id="138" w:author="Joanna Jańczak" w:date="2021-11-03T13:45:08Z">
        <w:r>
          <w:rPr>
            <w:rFonts w:eastAsia="Lucida Sans Unicode" w:cs="Tahoma" w:ascii="Arial" w:hAnsi="Arial"/>
            <w:sz w:val="22"/>
            <w:szCs w:val="22"/>
          </w:rPr>
          <w:delText>tomasz@rol-invest.pl lub Łukasz Mierzał tel.601 344 157</w:delText>
        </w:r>
      </w:del>
    </w:p>
    <w:p>
      <w:pPr>
        <w:pStyle w:val="Normal"/>
        <w:tabs>
          <w:tab w:val="clear" w:pos="709"/>
          <w:tab w:val="left" w:pos="5149" w:leader="none"/>
        </w:tabs>
        <w:spacing w:lineRule="auto" w:line="276"/>
        <w:ind w:hanging="0"/>
        <w:jc w:val="center"/>
        <w:rPr>
          <w:rFonts w:ascii="Arial" w:hAnsi="Arial"/>
          <w:sz w:val="22"/>
          <w:szCs w:val="22"/>
        </w:rPr>
      </w:pPr>
      <w:r>
        <w:rPr>
          <w:rFonts w:eastAsia="Lucida Sans Unicode" w:cs="Tahoma" w:ascii="Arial" w:hAnsi="Arial"/>
          <w:sz w:val="22"/>
          <w:szCs w:val="22"/>
        </w:rPr>
        <w:t xml:space="preserve"> </w:t>
      </w:r>
      <w:r>
        <w:rPr>
          <w:rFonts w:ascii="Arial" w:hAnsi="Arial"/>
          <w:b/>
          <w:color w:val="000000"/>
          <w:sz w:val="22"/>
          <w:szCs w:val="22"/>
        </w:rPr>
        <w:t>§ 4</w:t>
      </w:r>
    </w:p>
    <w:p>
      <w:pPr>
        <w:pStyle w:val="Tretekstu"/>
        <w:spacing w:before="0" w:after="12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1. Maksymalne wynagrodzenie Wykonawcy za zrealizowanie Przedmiotu Umowy na </w:t>
      </w:r>
      <w:del w:id="139" w:author="Nieznany autor" w:date="2022-03-07T12:52:50Z">
        <w:r>
          <w:rPr>
            <w:rFonts w:ascii="Arial" w:hAnsi="Arial"/>
            <w:color w:val="000000"/>
            <w:sz w:val="22"/>
            <w:szCs w:val="22"/>
          </w:rPr>
          <w:delText>dwóch</w:delText>
        </w:r>
      </w:del>
      <w:r>
        <w:rPr>
          <w:rFonts w:ascii="Arial" w:hAnsi="Arial"/>
          <w:color w:val="000000"/>
          <w:sz w:val="22"/>
          <w:szCs w:val="22"/>
        </w:rPr>
        <w:t xml:space="preserve"> boisk</w:t>
      </w:r>
      <w:ins w:id="140" w:author="Nieznany autor" w:date="2022-03-07T12:53:12Z">
        <w:r>
          <w:rPr>
            <w:rFonts w:ascii="Arial" w:hAnsi="Arial"/>
            <w:color w:val="000000"/>
            <w:sz w:val="22"/>
            <w:szCs w:val="22"/>
          </w:rPr>
          <w:t>u</w:t>
        </w:r>
      </w:ins>
      <w:del w:id="141" w:author="Nieznany autor" w:date="2022-03-07T12:53:11Z">
        <w:r>
          <w:rPr>
            <w:rFonts w:ascii="Arial" w:hAnsi="Arial"/>
            <w:color w:val="000000"/>
            <w:sz w:val="22"/>
            <w:szCs w:val="22"/>
          </w:rPr>
          <w:delText>ach</w:delText>
        </w:r>
      </w:del>
      <w:r>
        <w:rPr>
          <w:rFonts w:ascii="Arial" w:hAnsi="Arial"/>
          <w:color w:val="000000"/>
          <w:sz w:val="22"/>
          <w:szCs w:val="22"/>
        </w:rPr>
        <w:t xml:space="preserve"> trawiasty</w:t>
      </w:r>
      <w:ins w:id="142" w:author="Nieznany autor" w:date="2022-03-07T12:53:20Z">
        <w:r>
          <w:rPr>
            <w:rFonts w:ascii="Arial" w:hAnsi="Arial"/>
            <w:color w:val="000000"/>
            <w:sz w:val="22"/>
            <w:szCs w:val="22"/>
          </w:rPr>
          <w:t>m</w:t>
        </w:r>
      </w:ins>
      <w:del w:id="143" w:author="Nieznany autor" w:date="2022-03-07T12:53:18Z">
        <w:r>
          <w:rPr>
            <w:rFonts w:ascii="Arial" w:hAnsi="Arial"/>
            <w:color w:val="000000"/>
            <w:sz w:val="22"/>
            <w:szCs w:val="22"/>
          </w:rPr>
          <w:delText>ch</w:delText>
        </w:r>
      </w:del>
      <w:r>
        <w:rPr>
          <w:rFonts w:ascii="Arial" w:hAnsi="Arial"/>
          <w:color w:val="000000"/>
          <w:sz w:val="22"/>
          <w:szCs w:val="22"/>
        </w:rPr>
        <w:t xml:space="preserve"> ustala się  w wysokości </w:t>
      </w:r>
      <w:del w:id="144" w:author="Joanna Jańczak" w:date="2021-11-03T13:45:25Z">
        <w:r>
          <w:rPr>
            <w:rFonts w:eastAsia="NSimSun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delText>66 720</w:delText>
        </w:r>
      </w:del>
      <w:ins w:id="145" w:author="Joanna Jańczak" w:date="2021-11-03T13:45:25Z">
        <w:r>
          <w:rPr>
            <w:rFonts w:eastAsia="NSimSun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t>….………….</w:t>
        </w:r>
      </w:ins>
      <w:r>
        <w:rPr>
          <w:rFonts w:ascii="Arial" w:hAnsi="Arial"/>
          <w:color w:val="000000"/>
          <w:sz w:val="22"/>
          <w:szCs w:val="22"/>
        </w:rPr>
        <w:t xml:space="preserve"> zł netto + </w:t>
      </w:r>
      <w:del w:id="146" w:author="Joanna Jańczak" w:date="2021-11-03T13:45:29Z">
        <w:r>
          <w:rPr>
            <w:rFonts w:ascii="Arial" w:hAnsi="Arial"/>
            <w:color w:val="000000"/>
            <w:sz w:val="22"/>
            <w:szCs w:val="22"/>
          </w:rPr>
          <w:delText xml:space="preserve">5 </w:delText>
        </w:r>
      </w:del>
      <w:del w:id="147" w:author="Joanna Jańczak" w:date="2021-11-03T13:45:29Z">
        <w:r>
          <w:rPr>
            <w:rFonts w:eastAsia="NSimSun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delText>818,25</w:delText>
        </w:r>
      </w:del>
      <w:ins w:id="148" w:author="Joanna Jańczak" w:date="2021-11-03T13:45:29Z">
        <w:r>
          <w:rPr>
            <w:rFonts w:eastAsia="NSimSun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t>……….…….</w:t>
        </w:r>
      </w:ins>
      <w:r>
        <w:rPr>
          <w:rFonts w:ascii="Arial" w:hAnsi="Arial"/>
          <w:color w:val="000000"/>
          <w:sz w:val="22"/>
          <w:szCs w:val="22"/>
        </w:rPr>
        <w:t xml:space="preserve"> zł  podatku VAT, tj. </w:t>
      </w:r>
      <w:del w:id="149" w:author="Joanna Jańczak" w:date="2021-11-03T13:45:31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72 538,25</w:delText>
        </w:r>
      </w:del>
      <w:ins w:id="150" w:author="Joanna Jańczak" w:date="2021-11-03T13:45:31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t>……………….</w:t>
        </w:r>
      </w:ins>
      <w:r>
        <w:rPr>
          <w:rFonts w:ascii="Arial" w:hAnsi="Arial"/>
          <w:color w:val="000000"/>
          <w:sz w:val="22"/>
          <w:szCs w:val="22"/>
        </w:rPr>
        <w:t xml:space="preserve">  zł brutto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 xml:space="preserve">(słownie: </w:t>
      </w:r>
      <w:del w:id="151" w:author="Joanna Jańczak" w:date="2021-11-03T13:45:35Z">
        <w:r>
          <w:rPr>
            <w:rFonts w:eastAsia="NSimSun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delText>siedemdziesiąt dwa tysiące pięćset trzydzieści osiem 25/100</w:delText>
        </w:r>
      </w:del>
      <w:ins w:id="152" w:author="Joanna Jańczak" w:date="2021-11-03T13:45:35Z">
        <w:r>
          <w:rPr>
            <w:rFonts w:eastAsia="NSimSun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t>……………..</w:t>
        </w:r>
      </w:ins>
      <w:r>
        <w:rPr>
          <w:rFonts w:ascii="Arial" w:hAnsi="Arial"/>
          <w:color w:val="000000"/>
          <w:sz w:val="22"/>
          <w:szCs w:val="22"/>
        </w:rPr>
        <w:t>).</w:t>
      </w:r>
    </w:p>
    <w:p>
      <w:pPr>
        <w:pStyle w:val="Tretekstu"/>
        <w:spacing w:before="0" w:after="120"/>
        <w:jc w:val="both"/>
        <w:rPr>
          <w:rFonts w:ascii="Arial" w:hAnsi="Arial"/>
          <w:sz w:val="22"/>
          <w:szCs w:val="22"/>
          <w:del w:id="156" w:author="Nieznany autor" w:date="2022-03-11T13:38:39Z"/>
        </w:rPr>
      </w:pPr>
      <w:r>
        <w:rPr>
          <w:rFonts w:ascii="Arial" w:hAnsi="Arial"/>
          <w:color w:val="000000"/>
          <w:sz w:val="22"/>
          <w:szCs w:val="22"/>
        </w:rPr>
        <w:t xml:space="preserve">2. </w:t>
      </w:r>
      <w:del w:id="153" w:author="Nieznany autor" w:date="2022-03-11T13:39:09Z">
        <w:r>
          <w:rPr>
            <w:rFonts w:ascii="Arial" w:hAnsi="Arial"/>
            <w:sz w:val="22"/>
            <w:szCs w:val="22"/>
          </w:rPr>
          <w:delText xml:space="preserve">Płatność wynagrodzenia następować będzie częściami, </w:delText>
        </w:r>
      </w:del>
      <w:del w:id="154" w:author="Nieznany autor" w:date="2022-03-11T13:39:09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delText>w następujący sposó</w:delText>
        </w:r>
      </w:del>
      <w:del w:id="155" w:author="Nieznany autor" w:date="2022-03-11T13:38:39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delText>b:</w:delText>
        </w:r>
      </w:del>
    </w:p>
    <w:p>
      <w:pPr>
        <w:pStyle w:val="Tretekstu"/>
        <w:widowControl/>
        <w:suppressAutoHyphens w:val="true"/>
        <w:bidi w:val="0"/>
        <w:spacing w:lineRule="auto" w:line="276" w:before="0" w:after="120"/>
        <w:jc w:val="both"/>
        <w:rPr>
          <w:rFonts w:ascii="Arial" w:hAnsi="Arial"/>
          <w:sz w:val="22"/>
          <w:szCs w:val="22"/>
          <w:del w:id="171" w:author="Nieznany autor" w:date="2022-03-11T13:39:09Z"/>
        </w:rPr>
      </w:pPr>
      <w:del w:id="157" w:author="Nieznany autor" w:date="2022-03-11T13:38:39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delText xml:space="preserve">a) za wykonanie zabiegów określonych w </w:delText>
        </w:r>
      </w:del>
      <w:del w:id="158" w:author="Nieznany autor" w:date="2022-03-11T13:38:3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 xml:space="preserve">§ 2 ust. 1 lit. a Wykonawcy przysługuje wynagrodzenie w wysokości </w:delText>
        </w:r>
      </w:del>
      <w:del w:id="159" w:author="Joanna Jańczak" w:date="2021-11-03T13:45:46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9510,00</w:delText>
        </w:r>
      </w:del>
      <w:del w:id="160" w:author="Nieznany autor" w:date="2022-03-11T13:38:3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…………...</w:delText>
        </w:r>
      </w:del>
      <w:del w:id="161" w:author="Nieznany autor" w:date="2022-03-11T13:38:3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 xml:space="preserve"> zł netto + </w:delText>
        </w:r>
      </w:del>
      <w:del w:id="162" w:author="Joanna Jańczak" w:date="2021-11-03T13:45:50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761,45</w:delText>
        </w:r>
      </w:del>
      <w:del w:id="163" w:author="Nieznany autor" w:date="2022-03-11T13:38:3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………..</w:delText>
        </w:r>
      </w:del>
      <w:del w:id="164" w:author="Nieznany autor" w:date="2022-03-11T13:38:3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 xml:space="preserve"> VAT co daje łączną kwotę </w:delText>
        </w:r>
      </w:del>
      <w:del w:id="165" w:author="Joanna Jańczak" w:date="2021-11-03T13:45:53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10 271,45</w:delText>
        </w:r>
      </w:del>
      <w:del w:id="166" w:author="Nieznany autor" w:date="2022-03-11T13:38:3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…………….</w:delText>
        </w:r>
      </w:del>
      <w:del w:id="167" w:author="Nieznany autor" w:date="2022-03-11T13:38:3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 xml:space="preserve"> zł brutto (słownie: </w:delText>
        </w:r>
      </w:del>
      <w:del w:id="168" w:author="Joanna Jańczak" w:date="2021-11-03T13:46:00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dziesięć tysięcy dwieście siedemdziesiąt jeden zł 45/100</w:delText>
        </w:r>
      </w:del>
      <w:del w:id="169" w:author="Nieznany autor" w:date="2022-03-11T13:38:3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…....….</w:delText>
        </w:r>
      </w:del>
      <w:del w:id="170" w:author="Nieznany autor" w:date="2022-03-11T13:38:3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)</w:delText>
        </w:r>
      </w:del>
    </w:p>
    <w:p>
      <w:pPr>
        <w:pStyle w:val="Tretekstu"/>
        <w:widowControl/>
        <w:suppressAutoHyphens w:val="true"/>
        <w:bidi w:val="0"/>
        <w:spacing w:lineRule="auto" w:line="276" w:before="0" w:after="120"/>
        <w:jc w:val="both"/>
        <w:rPr>
          <w:rFonts w:ascii="Arial" w:hAnsi="Arial"/>
          <w:sz w:val="22"/>
          <w:szCs w:val="22"/>
        </w:rPr>
      </w:pPr>
      <w:del w:id="172" w:author="Nieznany autor" w:date="2022-03-11T13:39:0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b) za wykonanie zabiegów określonych w § 2</w:delText>
        </w:r>
      </w:del>
      <w:del w:id="173" w:author="Nieznany autor" w:date="2022-03-11T13:39:09Z">
        <w:r>
          <w:rPr>
            <w:rFonts w:eastAsia="NSimSun" w:cs="Arial" w:ascii="Arial" w:hAnsi="Arial"/>
            <w:b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 xml:space="preserve"> </w:delText>
        </w:r>
      </w:del>
      <w:del w:id="174" w:author="Nieznany autor" w:date="2022-03-11T13:39:0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delText>ust. 1 lit. b w</w:delText>
        </w:r>
      </w:del>
      <w:ins w:id="175" w:author="Nieznany autor" w:date="2022-03-11T13:39:09Z">
        <w:r>
          <w:rPr>
            <w:rFonts w:eastAsia="NSimSun" w:cs="Arial" w:ascii="Arial" w:hAnsi="Arial"/>
            <w:b w:val="false"/>
            <w:bCs w:val="false"/>
            <w:color w:val="000000"/>
            <w:kern w:val="2"/>
            <w:sz w:val="22"/>
            <w:szCs w:val="22"/>
            <w:lang w:val="pl-PL" w:eastAsia="zh-CN" w:bidi="hi-IN"/>
          </w:rPr>
          <w:t>W</w:t>
        </w:r>
      </w:ins>
      <w:r>
        <w:rPr>
          <w:rFonts w:eastAsia="NSimSun" w:cs="Arial" w:ascii="Arial" w:hAnsi="Arial"/>
          <w:b w:val="false"/>
          <w:bCs w:val="false"/>
          <w:color w:val="000000"/>
          <w:kern w:val="2"/>
          <w:sz w:val="22"/>
          <w:szCs w:val="22"/>
          <w:lang w:val="pl-PL" w:eastAsia="zh-CN" w:bidi="hi-IN"/>
        </w:rPr>
        <w:t xml:space="preserve">ynagrodzenie będzie płatne w okresach miesięcznych na podstawie faktury i załączonego do niej protokołu odbioru, w którym będzie wyszczególniona ilość oraz rodzaj wykonanych zabiegów zgodnie z formularzem ofertowym stanowiącym załącznik nr 1 do umowy 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5149" w:leader="none"/>
        </w:tabs>
        <w:spacing w:lineRule="auto" w:line="276"/>
        <w:ind w:left="720" w:hanging="0"/>
        <w:jc w:val="center"/>
        <w:rPr>
          <w:rFonts w:ascii="Arial" w:hAnsi="Arial"/>
          <w:sz w:val="22"/>
          <w:szCs w:val="22"/>
        </w:rPr>
      </w:pPr>
      <w:r>
        <w:rPr>
          <w:rFonts w:eastAsia="Lucida Sans Unicode" w:cs="Tahoma" w:ascii="Arial" w:hAnsi="Arial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ascii="Arial" w:hAnsi="Arial"/>
          <w:b/>
          <w:bCs w:val="false"/>
          <w:color w:val="000000"/>
          <w:sz w:val="22"/>
          <w:szCs w:val="22"/>
        </w:rPr>
        <w:t>§ 5</w:t>
      </w:r>
    </w:p>
    <w:p>
      <w:pPr>
        <w:pStyle w:val="Normal"/>
        <w:widowControl/>
        <w:tabs>
          <w:tab w:val="clear" w:pos="709"/>
          <w:tab w:val="left" w:pos="4723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1. Podstawą do zapłacenia przez Zamawiającego wynagrodzenia za wykonanie Przedmiotu Umowy  będą prawidłowo wystawione przez Wykonawcę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faktury VAT wraz z bezusterkowymi  protokołami odbioru poszczególnych części P</w:t>
      </w:r>
      <w:r>
        <w:rPr>
          <w:rFonts w:ascii="Arial" w:hAnsi="Arial"/>
          <w:sz w:val="22"/>
          <w:szCs w:val="22"/>
          <w:lang w:val="en-US"/>
        </w:rPr>
        <w:t>rzedmiotu Umowy.</w:t>
      </w:r>
    </w:p>
    <w:p>
      <w:pPr>
        <w:pStyle w:val="Normal"/>
        <w:widowControl/>
        <w:tabs>
          <w:tab w:val="clear" w:pos="709"/>
          <w:tab w:val="left" w:pos="4723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2. W przypadku wykonywania robót stanowiących Przedmiot Umowy przez podwykonawcę/ów, z którymi Wykonawca podpisał umowę, na zawarcie której Zamawiający wyraził zgodę, konieczne jest złożenie wraz z fakturą przez Wykonawcę Zamawiającemu pisemnych oświadczeń podwykonawcy/ów potwierdzających uregulowanie przez Wykonawcę wszelkich zobowiązań finansowych względem podwykonawcy/ów z tytułu wykonanych przez nich robót, dostaw lub usług.</w:t>
      </w:r>
    </w:p>
    <w:p>
      <w:pPr>
        <w:pStyle w:val="Normal"/>
        <w:widowControl/>
        <w:tabs>
          <w:tab w:val="clear" w:pos="709"/>
          <w:tab w:val="left" w:pos="4723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val="en-US"/>
        </w:rPr>
        <w:t xml:space="preserve">3. </w:t>
      </w:r>
      <w:r>
        <w:rPr>
          <w:rFonts w:ascii="Arial" w:hAnsi="Arial"/>
          <w:sz w:val="22"/>
          <w:szCs w:val="22"/>
        </w:rPr>
        <w:t xml:space="preserve">Wykonawca oświadcza, że numer rachunku bankowego </w:t>
      </w:r>
      <w:del w:id="176" w:author="Joanna Jańczak" w:date="2021-11-03T13:46:20Z">
        <w:r>
          <w:rPr>
            <w:rFonts w:ascii="Arial" w:hAnsi="Arial"/>
            <w:sz w:val="22"/>
            <w:szCs w:val="22"/>
          </w:rPr>
          <w:delText>50 9072 0002 2007 0702 2113 0001</w:delText>
        </w:r>
      </w:del>
      <w:ins w:id="177" w:author="Joanna Jańczak" w:date="2021-11-03T13:46:20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t>………………</w:t>
        </w:r>
      </w:ins>
      <w:ins w:id="178" w:author="Joanna Jańczak" w:date="2021-11-03T13:46:20Z">
        <w:r>
          <w:rPr>
            <w:rFonts w:ascii="Arial" w:hAnsi="Arial"/>
            <w:sz w:val="22"/>
            <w:szCs w:val="22"/>
          </w:rPr>
          <w:t>..</w:t>
        </w:r>
      </w:ins>
      <w:r>
        <w:rPr>
          <w:rFonts w:ascii="Arial" w:hAnsi="Arial"/>
          <w:sz w:val="22"/>
          <w:szCs w:val="22"/>
        </w:rPr>
        <w:t xml:space="preserve"> wskazany również na fakturze jest rachunkiem rozliczeniowym, umieszczonym na białej liście podatników VAT.</w:t>
      </w:r>
    </w:p>
    <w:p>
      <w:pPr>
        <w:pStyle w:val="Normal"/>
        <w:widowControl/>
        <w:tabs>
          <w:tab w:val="clear" w:pos="709"/>
          <w:tab w:val="left" w:pos="4723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4. Jeśli wskazany przez Wykonawcę numer rachunku bankowego nie będzie rachunkiem rozliczeniowym i nie zostanie umieszczony na białej liście podmiotów VAT, Zamawiający wstrzyma płatność do czasu przedłożenia przez Wykonawcę prawidłowego numeru rachunku bankowego, o czym Zamawiający poinformuje Wykonawcę.</w:t>
      </w:r>
    </w:p>
    <w:p>
      <w:pPr>
        <w:pStyle w:val="Normal"/>
        <w:widowControl/>
        <w:tabs>
          <w:tab w:val="clear" w:pos="709"/>
          <w:tab w:val="left" w:pos="4723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5. Zamawiający nie będzie ponosił odpowiedzialności wobec Wykonawcy w przypadku zapłaty należności umownych po terminie, spowodowanej nieposiadaniem lub niewskazaniem rachunku rozliczeniowego i niezgodnością numeru rachunku bankowego wskazanego na białej liście podatników VAT. </w:t>
      </w:r>
    </w:p>
    <w:p>
      <w:pPr>
        <w:pStyle w:val="Normal"/>
        <w:widowControl/>
        <w:tabs>
          <w:tab w:val="clear" w:pos="709"/>
          <w:tab w:val="left" w:pos="4723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6. Wynagrodzenie za wykonanie poszczególnych części Przedmiotu Umowy płatne będzie przelewem z rachunku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Zamawiającego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na rachunek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Wykonawcy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 terminie 14 dni od daty otrzymania od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Wykonawcy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prawidłowo wystawionej faktury VAT wraz z właściwym  bezusterkowym</w:t>
      </w:r>
      <w:r>
        <w:rPr>
          <w:rFonts w:ascii="Arial" w:hAnsi="Arial"/>
          <w:sz w:val="22"/>
          <w:szCs w:val="22"/>
          <w:lang w:val="en-US"/>
        </w:rPr>
        <w:t xml:space="preserve"> </w:t>
      </w:r>
      <w:r>
        <w:rPr>
          <w:rFonts w:ascii="Arial" w:hAnsi="Arial"/>
          <w:sz w:val="22"/>
          <w:szCs w:val="22"/>
        </w:rPr>
        <w:t>protoko</w:t>
      </w:r>
      <w:r>
        <w:rPr>
          <w:rFonts w:ascii="Arial" w:hAnsi="Arial"/>
          <w:sz w:val="22"/>
          <w:szCs w:val="22"/>
          <w:lang w:val="en-US"/>
        </w:rPr>
        <w:t>ł</w:t>
      </w:r>
      <w:r>
        <w:rPr>
          <w:rFonts w:ascii="Arial" w:hAnsi="Arial"/>
          <w:sz w:val="22"/>
          <w:szCs w:val="22"/>
        </w:rPr>
        <w:t>em</w:t>
      </w:r>
      <w:r>
        <w:rPr>
          <w:rFonts w:ascii="Arial" w:hAnsi="Arial"/>
          <w:sz w:val="22"/>
          <w:szCs w:val="22"/>
          <w:lang w:val="en-US"/>
        </w:rPr>
        <w:t xml:space="preserve"> </w:t>
      </w:r>
      <w:r>
        <w:rPr>
          <w:rFonts w:ascii="Arial" w:hAnsi="Arial"/>
          <w:sz w:val="22"/>
          <w:szCs w:val="22"/>
        </w:rPr>
        <w:t>odbioru</w:t>
      </w:r>
      <w:r>
        <w:rPr>
          <w:rFonts w:ascii="Arial" w:hAnsi="Arial"/>
          <w:sz w:val="22"/>
          <w:szCs w:val="22"/>
          <w:lang w:val="en-US"/>
        </w:rPr>
        <w:t>.</w:t>
      </w:r>
    </w:p>
    <w:p>
      <w:pPr>
        <w:pStyle w:val="Normal"/>
        <w:widowControl/>
        <w:tabs>
          <w:tab w:val="clear" w:pos="709"/>
          <w:tab w:val="left" w:pos="4723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ins w:id="179" w:author="Joanna Jańczak" w:date="2021-11-03T13:46:42Z">
        <w:r>
          <w:rPr>
            <w:rFonts w:ascii="Arial" w:hAnsi="Arial"/>
            <w:sz w:val="22"/>
            <w:szCs w:val="22"/>
            <w:lang w:val="en-US"/>
          </w:rPr>
          <w:t>7</w:t>
        </w:r>
      </w:ins>
      <w:del w:id="180" w:author="Joanna Jańczak" w:date="2021-11-03T13:46:42Z">
        <w:r>
          <w:rPr>
            <w:rFonts w:ascii="Arial" w:hAnsi="Arial"/>
            <w:sz w:val="22"/>
            <w:szCs w:val="22"/>
            <w:lang w:val="en-US"/>
          </w:rPr>
          <w:delText>8</w:delText>
        </w:r>
      </w:del>
      <w:r>
        <w:rPr>
          <w:rFonts w:ascii="Arial" w:hAnsi="Arial"/>
          <w:sz w:val="22"/>
          <w:szCs w:val="22"/>
          <w:lang w:val="en-US"/>
        </w:rPr>
        <w:t>. Zamawiający oświadcza, że jest płatnikiem podatku VAT, nr NIP 209-00-01-440.</w:t>
      </w:r>
    </w:p>
    <w:p>
      <w:pPr>
        <w:pStyle w:val="Normal"/>
        <w:widowControl/>
        <w:tabs>
          <w:tab w:val="clear" w:pos="709"/>
          <w:tab w:val="left" w:pos="4723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ins w:id="181" w:author="Joanna Jańczak" w:date="2021-11-03T13:46:44Z">
        <w:r>
          <w:rPr>
            <w:rFonts w:ascii="Arial" w:hAnsi="Arial"/>
            <w:sz w:val="22"/>
            <w:szCs w:val="22"/>
            <w:lang w:val="en-US"/>
          </w:rPr>
          <w:t>8</w:t>
        </w:r>
      </w:ins>
      <w:del w:id="182" w:author="Joanna Jańczak" w:date="2021-11-03T13:46:44Z">
        <w:r>
          <w:rPr>
            <w:rFonts w:ascii="Arial" w:hAnsi="Arial"/>
            <w:sz w:val="22"/>
            <w:szCs w:val="22"/>
            <w:lang w:val="en-US"/>
          </w:rPr>
          <w:delText>9</w:delText>
        </w:r>
      </w:del>
      <w:r>
        <w:rPr>
          <w:rFonts w:ascii="Arial" w:hAnsi="Arial"/>
          <w:sz w:val="22"/>
          <w:szCs w:val="22"/>
          <w:lang w:val="en-US"/>
        </w:rPr>
        <w:t xml:space="preserve">. Wykonawca oświadcza, że jest płatnikiem podatku VAT, nr NIP </w:t>
      </w:r>
      <w:ins w:id="183" w:author="Joanna Jańczak" w:date="2021-11-03T13:46:30Z">
        <w:r>
          <w:rPr>
            <w:rFonts w:ascii="Arial" w:hAnsi="Arial"/>
            <w:sz w:val="22"/>
            <w:szCs w:val="22"/>
            <w:lang w:val="en-US"/>
          </w:rPr>
          <w:t>..</w:t>
        </w:r>
      </w:ins>
      <w:del w:id="184" w:author="Joanna Jańczak" w:date="2021-11-03T13:46:30Z">
        <w:r>
          <w:rPr>
            <w:rFonts w:ascii="Arial" w:hAnsi="Arial"/>
            <w:sz w:val="22"/>
            <w:szCs w:val="22"/>
            <w:lang w:val="en-US"/>
          </w:rPr>
          <w:delText>781-11-66-761</w:delText>
        </w:r>
      </w:del>
      <w:ins w:id="185" w:author="Joanna Jańczak" w:date="2021-11-03T13:46:32Z">
        <w:r>
          <w:rPr>
            <w:rFonts w:ascii="Arial" w:hAnsi="Arial"/>
            <w:sz w:val="22"/>
            <w:szCs w:val="22"/>
            <w:lang w:val="en-US"/>
          </w:rPr>
          <w:t>..........................</w:t>
        </w:r>
      </w:ins>
    </w:p>
    <w:p>
      <w:pPr>
        <w:pStyle w:val="Normal"/>
        <w:tabs>
          <w:tab w:val="clear" w:pos="709"/>
          <w:tab w:val="left" w:pos="4723" w:leader="none"/>
        </w:tabs>
        <w:spacing w:lineRule="auto" w:line="276"/>
        <w:ind w:left="283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Tretekstu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§ </w:t>
      </w:r>
      <w:r>
        <w:rPr>
          <w:rFonts w:ascii="Arial" w:hAnsi="Arial"/>
          <w:b/>
          <w:color w:val="000000"/>
          <w:sz w:val="22"/>
          <w:szCs w:val="22"/>
          <w:lang w:val="en-US"/>
        </w:rPr>
        <w:t>6</w:t>
      </w:r>
    </w:p>
    <w:p>
      <w:pPr>
        <w:pStyle w:val="Tretekstu"/>
        <w:ind w:left="283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1. </w:t>
      </w:r>
      <w:r>
        <w:rPr>
          <w:rFonts w:eastAsia="Times New Roman" w:cs="Times New Roman" w:ascii="Arial" w:hAnsi="Arial"/>
          <w:sz w:val="22"/>
          <w:szCs w:val="22"/>
          <w:lang w:bidi="ar-SA"/>
        </w:rPr>
        <w:t>Wykonawca zapłaci Zamawiającemu karę umowną w przypadku:</w:t>
      </w:r>
    </w:p>
    <w:p>
      <w:pPr>
        <w:pStyle w:val="Tretekstu"/>
        <w:ind w:left="567" w:hanging="227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a)opóźnienia w wykonaniu Przedmiotu Umowy w terminach </w:t>
      </w:r>
      <w:r>
        <w:rPr>
          <w:rFonts w:eastAsia="Times New Roman" w:cs="Times New Roman" w:ascii="Arial" w:hAnsi="Arial"/>
          <w:color w:val="auto"/>
          <w:kern w:val="2"/>
          <w:sz w:val="22"/>
          <w:szCs w:val="22"/>
          <w:lang w:val="pl-PL" w:eastAsia="zh-CN" w:bidi="ar-SA"/>
        </w:rPr>
        <w:t>uzgodnionych</w:t>
      </w: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 </w:t>
      </w:r>
      <w:r>
        <w:rPr>
          <w:rFonts w:eastAsia="Times New Roman" w:cs="Times New Roman" w:ascii="Arial" w:hAnsi="Arial"/>
          <w:color w:val="auto"/>
          <w:kern w:val="2"/>
          <w:sz w:val="22"/>
          <w:szCs w:val="22"/>
          <w:lang w:val="pl-PL" w:eastAsia="zh-CN" w:bidi="ar-SA"/>
        </w:rPr>
        <w:t>z</w:t>
      </w: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 Zamawiając</w:t>
      </w:r>
      <w:r>
        <w:rPr>
          <w:rFonts w:eastAsia="Times New Roman" w:cs="Times New Roman" w:ascii="Arial" w:hAnsi="Arial"/>
          <w:color w:val="auto"/>
          <w:kern w:val="2"/>
          <w:sz w:val="22"/>
          <w:szCs w:val="22"/>
          <w:lang w:val="pl-PL" w:eastAsia="zh-CN" w:bidi="ar-SA"/>
        </w:rPr>
        <w:t>ym</w:t>
      </w: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 zgodnie z § 2 ust. 1 lit. a i b  Umowy - w wysokości  0,2 % wynagrodzenia brutto określonego w § </w:t>
      </w:r>
      <w:r>
        <w:rPr>
          <w:rFonts w:eastAsia="Times New Roman" w:cs="Times New Roman" w:ascii="Arial" w:hAnsi="Arial"/>
          <w:sz w:val="22"/>
          <w:szCs w:val="22"/>
          <w:lang w:val="en-US" w:bidi="ar-SA"/>
        </w:rPr>
        <w:t>4</w:t>
      </w: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 ust. 2 lit.a i b  Umowy za każdy dzień opóźnienia,   </w:t>
      </w:r>
    </w:p>
    <w:p>
      <w:pPr>
        <w:pStyle w:val="Tretekstu"/>
        <w:ind w:left="567" w:hanging="227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b) </w:t>
      </w:r>
      <w:r>
        <w:rPr>
          <w:rFonts w:eastAsia="Times New Roman" w:cs="Times New Roman" w:ascii="Arial" w:hAnsi="Arial"/>
          <w:color w:val="auto"/>
          <w:kern w:val="2"/>
          <w:sz w:val="22"/>
          <w:szCs w:val="22"/>
          <w:lang w:val="pl-PL" w:eastAsia="zh-CN" w:bidi="ar-SA"/>
        </w:rPr>
        <w:t>niewykonania</w:t>
      </w: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 lub nienależytego wykonania Przedmiotu Umowy wskazan</w:t>
      </w:r>
      <w:r>
        <w:rPr>
          <w:rFonts w:eastAsia="Times New Roman" w:cs="Times New Roman" w:ascii="Arial" w:hAnsi="Arial"/>
          <w:color w:val="auto"/>
          <w:kern w:val="2"/>
          <w:sz w:val="22"/>
          <w:szCs w:val="22"/>
          <w:lang w:val="pl-PL" w:eastAsia="zh-CN" w:bidi="ar-SA"/>
        </w:rPr>
        <w:t>ego</w:t>
      </w: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 przez Zamawiającego odpowiednio </w:t>
      </w:r>
      <w:r>
        <w:rPr>
          <w:rFonts w:eastAsia="Times New Roman" w:cs="Times New Roman" w:ascii="Arial" w:hAnsi="Arial"/>
          <w:color w:val="auto"/>
          <w:kern w:val="2"/>
          <w:sz w:val="22"/>
          <w:szCs w:val="22"/>
          <w:lang w:val="pl-PL" w:eastAsia="zh-CN" w:bidi="ar-SA"/>
        </w:rPr>
        <w:t>w</w:t>
      </w: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 § 2 ust. 1 lit. a  i b  Umowy - w wysokości 5 % wynagrodzenia brutto wynikającego z  § </w:t>
      </w:r>
      <w:r>
        <w:rPr>
          <w:rFonts w:eastAsia="Times New Roman" w:cs="Times New Roman" w:ascii="Arial" w:hAnsi="Arial"/>
          <w:sz w:val="22"/>
          <w:szCs w:val="22"/>
          <w:lang w:val="en-US" w:bidi="ar-SA"/>
        </w:rPr>
        <w:t>4</w:t>
      </w: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 ust. </w:t>
      </w:r>
      <w:r>
        <w:rPr>
          <w:rFonts w:eastAsia="Times New Roman" w:cs="Times New Roman" w:ascii="Arial" w:hAnsi="Arial"/>
          <w:color w:val="auto"/>
          <w:kern w:val="2"/>
          <w:sz w:val="22"/>
          <w:szCs w:val="22"/>
          <w:lang w:val="pl-PL" w:eastAsia="zh-CN" w:bidi="ar-SA"/>
        </w:rPr>
        <w:t xml:space="preserve">2 lit. a i b  </w:t>
      </w:r>
      <w:r>
        <w:rPr>
          <w:rFonts w:eastAsia="Times New Roman" w:cs="Times New Roman" w:ascii="Arial" w:hAnsi="Arial"/>
          <w:sz w:val="22"/>
          <w:szCs w:val="22"/>
          <w:lang w:bidi="ar-SA"/>
        </w:rPr>
        <w:t>Umowy - za każd</w:t>
      </w:r>
      <w:r>
        <w:rPr>
          <w:rFonts w:eastAsia="Times New Roman" w:cs="Times New Roman" w:ascii="Arial" w:hAnsi="Arial"/>
          <w:color w:val="auto"/>
          <w:kern w:val="2"/>
          <w:sz w:val="22"/>
          <w:szCs w:val="22"/>
          <w:lang w:val="pl-PL" w:eastAsia="zh-CN" w:bidi="ar-SA"/>
        </w:rPr>
        <w:t>ą</w:t>
      </w: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 </w:t>
      </w:r>
      <w:r>
        <w:rPr>
          <w:rFonts w:eastAsia="Times New Roman" w:cs="Times New Roman" w:ascii="Arial" w:hAnsi="Arial"/>
          <w:color w:val="auto"/>
          <w:kern w:val="2"/>
          <w:sz w:val="22"/>
          <w:szCs w:val="22"/>
          <w:lang w:val="pl-PL" w:eastAsia="zh-CN" w:bidi="ar-SA"/>
        </w:rPr>
        <w:t>niewykonaną  lub nienależycie wykonaną</w:t>
      </w:r>
      <w:r>
        <w:rPr>
          <w:rFonts w:eastAsia="Times New Roman" w:cs="Times New Roman" w:ascii="Arial" w:hAnsi="Arial"/>
          <w:sz w:val="22"/>
          <w:szCs w:val="22"/>
          <w:lang w:bidi="ar-SA"/>
        </w:rPr>
        <w:t xml:space="preserve"> </w:t>
      </w:r>
      <w:r>
        <w:rPr>
          <w:rFonts w:eastAsia="Times New Roman" w:cs="Times New Roman" w:ascii="Arial" w:hAnsi="Arial"/>
          <w:color w:val="auto"/>
          <w:kern w:val="2"/>
          <w:sz w:val="22"/>
          <w:szCs w:val="22"/>
          <w:lang w:val="pl-PL" w:eastAsia="zh-CN" w:bidi="ar-SA"/>
        </w:rPr>
        <w:t>usługę,</w:t>
      </w:r>
    </w:p>
    <w:p>
      <w:pPr>
        <w:pStyle w:val="Tretekstu"/>
        <w:ind w:left="567" w:hanging="283"/>
        <w:jc w:val="both"/>
        <w:rPr>
          <w:rFonts w:ascii="Arial" w:hAnsi="Arial"/>
          <w:sz w:val="22"/>
          <w:szCs w:val="22"/>
        </w:rPr>
      </w:pPr>
      <w:r>
        <w:rPr>
          <w:rFonts w:eastAsia="NSimSun" w:cs="Arial" w:ascii="Arial" w:hAnsi="Arial"/>
          <w:color w:val="auto"/>
          <w:kern w:val="2"/>
          <w:sz w:val="22"/>
          <w:szCs w:val="22"/>
          <w:lang w:val="pl-PL" w:eastAsia="zh-CN" w:bidi="hi-IN"/>
        </w:rPr>
        <w:t>c</w:t>
      </w:r>
      <w:r>
        <w:rPr>
          <w:rFonts w:ascii="Arial" w:hAnsi="Arial"/>
          <w:sz w:val="22"/>
          <w:szCs w:val="22"/>
        </w:rPr>
        <w:t xml:space="preserve">) Wykonawca zobowiązuje się do zapłacenia kary umownej za odstąpienie od Umowy przez Zamawiającego lub Wykonawcę wskutek okoliczności, za które odpowiada Wykonawca, w wysokości 10% sumy wynagrodzenia brutto określonego w § </w:t>
      </w:r>
      <w:r>
        <w:rPr>
          <w:rFonts w:ascii="Arial" w:hAnsi="Arial"/>
          <w:sz w:val="22"/>
          <w:szCs w:val="22"/>
          <w:lang w:val="en-US"/>
        </w:rPr>
        <w:t>4 ust. 1 b.</w:t>
      </w:r>
    </w:p>
    <w:p>
      <w:pPr>
        <w:pStyle w:val="Tretekstu"/>
        <w:ind w:left="283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2. Każdej ze stron przysługuje prawo dochodzenia odszkodowania przewyższającego kary umowne na zasadach określonych w przepisach kodeksu cywilnego.</w:t>
      </w:r>
    </w:p>
    <w:p>
      <w:pPr>
        <w:pStyle w:val="Tretekstu"/>
        <w:jc w:val="center"/>
        <w:rPr>
          <w:rFonts w:ascii="Arial" w:hAnsi="Arial"/>
          <w:ins w:id="187" w:author="Nieznany autor" w:date="2022-03-11T13:39:48Z"/>
          <w:sz w:val="22"/>
          <w:szCs w:val="22"/>
        </w:rPr>
      </w:pPr>
      <w:ins w:id="186" w:author="Nieznany autor" w:date="2022-03-11T13:39:48Z">
        <w:r>
          <w:rPr>
            <w:rFonts w:ascii="Arial" w:hAnsi="Arial"/>
            <w:sz w:val="22"/>
            <w:szCs w:val="22"/>
          </w:rPr>
        </w:r>
      </w:ins>
    </w:p>
    <w:p>
      <w:pPr>
        <w:pStyle w:val="Tretekstu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§ 7</w:t>
      </w:r>
    </w:p>
    <w:p>
      <w:pPr>
        <w:pStyle w:val="Normal"/>
        <w:spacing w:lineRule="auto" w:line="276"/>
        <w:jc w:val="both"/>
        <w:rPr>
          <w:color w:val="C9211E"/>
        </w:rPr>
      </w:pPr>
      <w:r>
        <w:rPr>
          <w:rFonts w:cs="Arial" w:ascii="Arial" w:hAnsi="Arial"/>
          <w:color w:val="auto"/>
          <w:sz w:val="22"/>
          <w:szCs w:val="22"/>
          <w:rPrChange w:id="0" w:author="Nieznany autor" w:date="2022-03-11T13:40:39Z"/>
        </w:rPr>
        <w:t xml:space="preserve">1. Dane osobowe osób wyznaczonych przez Wykonawcę do kontaktu będą przetwarzane przez </w:t>
      </w:r>
      <w:del w:id="189" w:author="Joanna Jańczak" w:date="2021-11-03T13:47:06Z">
        <w:r>
          <w:rPr>
            <w:rFonts w:cs="Arial" w:ascii="Arial" w:hAnsi="Arial"/>
            <w:color w:val="auto"/>
            <w:sz w:val="22"/>
            <w:szCs w:val="22"/>
          </w:rPr>
          <w:delText>POSiR</w:delText>
        </w:r>
      </w:del>
      <w:del w:id="190" w:author="Nieznany autor" w:date="2022-03-11T13:40:25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delText>…………</w:delText>
        </w:r>
      </w:del>
      <w:ins w:id="191" w:author="Nieznany autor" w:date="2022-03-11T13:40:25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t>POSiR</w:t>
        </w:r>
      </w:ins>
      <w:del w:id="192" w:author="Nieznany autor" w:date="2022-03-11T13:40:26Z">
        <w:r>
          <w:rPr>
            <w:rFonts w:cs="Arial" w:ascii="Arial" w:hAnsi="Arial"/>
            <w:color w:val="auto"/>
            <w:sz w:val="22"/>
            <w:szCs w:val="22"/>
          </w:rPr>
          <w:delText>.</w:delText>
        </w:r>
      </w:del>
      <w:r>
        <w:rPr>
          <w:rFonts w:cs="Arial" w:ascii="Arial" w:hAnsi="Arial"/>
          <w:color w:val="auto"/>
          <w:sz w:val="22"/>
          <w:szCs w:val="22"/>
          <w:rPrChange w:id="0" w:author="Nieznany autor" w:date="2022-03-11T13:40:39Z"/>
        </w:rPr>
        <w:t xml:space="preserve"> jako administratora danych osobowych wyłącznie w celu koordynowania i realizacji ustaleń wynikających z Umowy oraz w celu realizacji uprawnień i obowiązków wynikających z przepisów prawa. Wykonawca zobowiązuje się we własnym zakresie wykonać obowiązek informacyjny              w powyższym zakresie zgodnie z RODO i klauzulą informacyjną stanowiącą Załącznik nr </w:t>
      </w:r>
      <w:del w:id="194" w:author="Nieznany autor" w:date="2022-03-11T13:40:42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delText>2</w:delText>
        </w:r>
      </w:del>
      <w:ins w:id="195" w:author="Nieznany autor" w:date="2022-03-11T13:40:42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t>3</w:t>
        </w:r>
      </w:ins>
      <w:r>
        <w:rPr>
          <w:rFonts w:cs="Arial" w:ascii="Arial" w:hAnsi="Arial"/>
          <w:color w:val="auto"/>
          <w:sz w:val="22"/>
          <w:szCs w:val="22"/>
          <w:rPrChange w:id="0" w:author="Nieznany autor" w:date="2022-03-11T13:40:39Z"/>
        </w:rPr>
        <w:t xml:space="preserve"> do niniejszej Umowy”</w:t>
      </w:r>
      <w:del w:id="197" w:author="Nieznany autor" w:date="2022-03-07T12:35:10Z">
        <w:r>
          <w:rPr/>
          <w:commentReference w:id="4"/>
        </w:r>
      </w:del>
    </w:p>
    <w:p>
      <w:pPr>
        <w:pStyle w:val="Normal"/>
        <w:spacing w:lineRule="auto" w:line="276"/>
        <w:jc w:val="both"/>
        <w:rPr>
          <w:color w:val="auto"/>
        </w:rPr>
      </w:pPr>
      <w:r>
        <w:rPr>
          <w:rFonts w:cs="Arial" w:ascii="Arial" w:hAnsi="Arial"/>
          <w:color w:val="auto"/>
          <w:sz w:val="22"/>
          <w:szCs w:val="22"/>
          <w:rPrChange w:id="0" w:author="Nieznany autor" w:date="2022-03-11T13:41:36Z"/>
        </w:rPr>
        <w:t>2. Wykonawca zobowiązuje się do przekazania klauzuli informacyjnej, o której mowa w ust. 1 powyżej, na rzecz osób wyznaczonych do kontaktów przez Wykonawcę oraz innych osób, których dane osobowe zamierza przekazać na rzecz Zamawiającego w związku z realizacją Umowy.</w:t>
      </w:r>
    </w:p>
    <w:p>
      <w:pPr>
        <w:pStyle w:val="Normal"/>
        <w:spacing w:lineRule="auto" w:line="276"/>
        <w:jc w:val="both"/>
        <w:rPr>
          <w:color w:val="auto"/>
        </w:rPr>
      </w:pPr>
      <w:r>
        <w:rPr>
          <w:rFonts w:cs="Arial" w:ascii="Arial" w:hAnsi="Arial"/>
          <w:color w:val="auto"/>
          <w:sz w:val="22"/>
          <w:szCs w:val="22"/>
          <w:rPrChange w:id="0" w:author="Nieznany autor" w:date="2022-03-11T13:41:36Z"/>
        </w:rPr>
        <w:t xml:space="preserve">3. Wykonawca potwierdza zapoznanie się z klauzulą informacyjną dot. przetwarzania danych osobowych dla kontrahentów POSiR (Załącznik nr </w:t>
      </w:r>
      <w:del w:id="200" w:author="Nieznany autor" w:date="2022-03-11T12:21:51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delText>3</w:delText>
        </w:r>
      </w:del>
      <w:ins w:id="201" w:author="Nieznany autor" w:date="2022-03-11T13:42:00Z">
        <w:r>
          <w:rPr>
            <w:rFonts w:eastAsia="NSimSun" w:cs="Arial" w:ascii="Arial" w:hAnsi="Arial"/>
            <w:color w:val="auto"/>
            <w:kern w:val="2"/>
            <w:sz w:val="22"/>
            <w:szCs w:val="22"/>
            <w:lang w:val="pl-PL" w:eastAsia="zh-CN" w:bidi="hi-IN"/>
          </w:rPr>
          <w:t>3</w:t>
        </w:r>
      </w:ins>
      <w:r>
        <w:rPr>
          <w:rFonts w:cs="Arial" w:ascii="Arial" w:hAnsi="Arial"/>
          <w:color w:val="auto"/>
          <w:sz w:val="22"/>
          <w:szCs w:val="22"/>
          <w:rPrChange w:id="0" w:author="Nieznany autor" w:date="2022-03-11T13:41:36Z"/>
        </w:rPr>
        <w:t>).</w:t>
      </w:r>
    </w:p>
    <w:p>
      <w:pPr>
        <w:pStyle w:val="Normal"/>
        <w:spacing w:lineRule="auto" w:line="27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Tretekstu"/>
        <w:spacing w:before="0" w:after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§ 8</w:t>
      </w:r>
    </w:p>
    <w:p>
      <w:pPr>
        <w:pStyle w:val="Tretekstu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1. Wykonawca oświadcza, że znane są mu obowiązki wynikające z ustawy o odpadach z dnia 14 grudnia 2012 r. (Dz.U. 2020 poz. 797 ze zm.) oraz że jest posiadaczem wytworzonych odpadów w rozumieniu ww. ustawy.</w:t>
      </w:r>
    </w:p>
    <w:p>
      <w:pPr>
        <w:pStyle w:val="Tretekstu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2.Wykonawca jest obowiązany do niezwłocznego usunięcia odpadów z miejsca nieprzeznaczonego do ich składowania lub magazynowania.</w:t>
      </w:r>
    </w:p>
    <w:p>
      <w:pPr>
        <w:pStyle w:val="Tretekstu"/>
        <w:spacing w:lineRule="auto" w:line="240"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eastAsia="Lucida Sans Unicode" w:cs="Tahoma" w:ascii="Arial" w:hAnsi="Arial"/>
          <w:color w:val="000000"/>
          <w:sz w:val="22"/>
          <w:szCs w:val="22"/>
        </w:rPr>
        <w:t>3.Poza przypadkami określonymi w przepisach odrębnych, Wykonawca ponosi wszelkie koszty związane z gospodarowaniem odpadami.</w:t>
      </w:r>
    </w:p>
    <w:p>
      <w:pPr>
        <w:pStyle w:val="Tretekstu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color w:val="000000"/>
          <w:sz w:val="22"/>
          <w:szCs w:val="22"/>
        </w:rPr>
        <w:t xml:space="preserve">§ </w:t>
      </w:r>
      <w:r>
        <w:rPr>
          <w:rFonts w:ascii="Arial" w:hAnsi="Arial"/>
          <w:b/>
          <w:bCs/>
          <w:color w:val="000000"/>
          <w:sz w:val="22"/>
          <w:szCs w:val="22"/>
          <w:lang w:val="en-US"/>
        </w:rPr>
        <w:t>9</w:t>
      </w:r>
    </w:p>
    <w:p>
      <w:pPr>
        <w:pStyle w:val="Tretekstu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Załączniki do Umowy stanowią jej integralną część.</w:t>
      </w:r>
    </w:p>
    <w:p>
      <w:pPr>
        <w:pStyle w:val="Tretekstu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  <w:lang w:val="en-US"/>
        </w:rPr>
        <w:t>§ 10</w:t>
      </w:r>
    </w:p>
    <w:p>
      <w:pPr>
        <w:pStyle w:val="Tretekstu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W sprawach nieuregulowanych Umową mają zastosowanie przepisy Kodeksu Cywilnego.</w:t>
      </w:r>
    </w:p>
    <w:p>
      <w:pPr>
        <w:pStyle w:val="Tretekstu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  <w:lang w:val="en-US"/>
        </w:rPr>
        <w:t>§ 11</w:t>
      </w:r>
    </w:p>
    <w:p>
      <w:pPr>
        <w:pStyle w:val="Tretekstu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Wszelkie spory mogące wyniknąć z Umowy rozstrzygać będzie Sąd właściwy rzeczowo dla siedziby Zamawiającego.</w:t>
      </w:r>
    </w:p>
    <w:p>
      <w:pPr>
        <w:pStyle w:val="Tretekstu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§ </w:t>
      </w:r>
      <w:r>
        <w:rPr>
          <w:rFonts w:ascii="Arial" w:hAnsi="Arial"/>
          <w:b/>
          <w:color w:val="000000"/>
          <w:sz w:val="22"/>
          <w:szCs w:val="22"/>
          <w:lang w:val="en-US"/>
        </w:rPr>
        <w:t>12</w:t>
      </w:r>
    </w:p>
    <w:p>
      <w:pPr>
        <w:pStyle w:val="Tretekstu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Zmiany do Umowy wymagają formy pisemnej pod rygorem nieważności.</w:t>
      </w:r>
    </w:p>
    <w:p>
      <w:pPr>
        <w:pStyle w:val="Tretekstu"/>
        <w:jc w:val="center"/>
        <w:rPr>
          <w:b/>
          <w:b/>
          <w:del w:id="204" w:author="Nieznany autor" w:date="2022-03-11T12:21:32Z"/>
        </w:rPr>
      </w:pPr>
      <w:del w:id="203" w:author="Nieznany autor" w:date="2022-03-11T12:21:32Z">
        <w:r>
          <w:rPr>
            <w:b/>
          </w:rPr>
        </w:r>
      </w:del>
    </w:p>
    <w:p>
      <w:pPr>
        <w:pStyle w:val="Tretekstu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§ </w:t>
      </w:r>
      <w:r>
        <w:rPr>
          <w:rFonts w:ascii="Arial" w:hAnsi="Arial"/>
          <w:b/>
          <w:sz w:val="22"/>
          <w:szCs w:val="22"/>
          <w:lang w:val="en-US"/>
        </w:rPr>
        <w:t>13</w:t>
      </w:r>
    </w:p>
    <w:p>
      <w:pPr>
        <w:pStyle w:val="Tretekstu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Umowę sporządzono w trzech jednobrzmiących egzemplarzach, dwa egzemplarze dla Zamawiającego oraz jeden dla  Wykonawcy.</w:t>
      </w:r>
    </w:p>
    <w:p>
      <w:pPr>
        <w:pStyle w:val="Tretekstu"/>
        <w:spacing w:lineRule="auto" w:line="360" w:before="0" w:after="0"/>
        <w:rPr>
          <w:rFonts w:ascii="Arial" w:hAnsi="Arial"/>
          <w:ins w:id="208" w:author="Nieznany autor" w:date="2022-03-11T13:40:48Z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  <w:u w:val="single"/>
        </w:rPr>
        <w:t>Załączniki do Umowy:</w:t>
      </w:r>
      <w:ins w:id="205" w:author="Joanna Jańczak" w:date="2021-05-24T14:24:38Z">
        <w:r>
          <w:rPr>
            <w:rFonts w:ascii="Arial" w:hAnsi="Arial"/>
            <w:color w:val="000000"/>
            <w:sz w:val="22"/>
            <w:szCs w:val="22"/>
            <w:u w:val="single"/>
          </w:rPr>
          <w:t xml:space="preserve"> </w:t>
        </w:r>
      </w:ins>
      <w:r>
        <w:rPr>
          <w:rFonts w:ascii="Arial" w:hAnsi="Arial"/>
          <w:color w:val="000000"/>
          <w:sz w:val="22"/>
          <w:szCs w:val="22"/>
        </w:rPr>
        <w:br/>
        <w:t xml:space="preserve">1. </w:t>
      </w:r>
      <w:ins w:id="206" w:author="Nieznany autor" w:date="2022-03-11T13:41:17Z">
        <w:r>
          <w:rPr>
            <w:rFonts w:ascii="Arial" w:hAnsi="Arial"/>
            <w:color w:val="000000"/>
            <w:sz w:val="22"/>
            <w:szCs w:val="22"/>
          </w:rPr>
          <w:t xml:space="preserve"> Oferta Wykonawcy</w:t>
        </w:r>
      </w:ins>
      <w:del w:id="207" w:author="Nieznany autor" w:date="2022-03-11T12:21:20Z">
        <w:r>
          <w:rPr>
            <w:rFonts w:eastAsia="NSimSun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delText>Formularz ofertowy</w:delText>
        </w:r>
      </w:del>
    </w:p>
    <w:p>
      <w:pPr>
        <w:pStyle w:val="Tretekstu"/>
        <w:spacing w:lineRule="auto" w:line="360" w:before="0" w:after="0"/>
        <w:rPr>
          <w:rFonts w:ascii="Arial" w:hAnsi="Arial"/>
          <w:sz w:val="22"/>
          <w:szCs w:val="22"/>
          <w:del w:id="210" w:author="Joanna Jańczak" w:date="2021-05-24T14:24:23Z"/>
        </w:rPr>
      </w:pPr>
      <w:del w:id="209" w:author="Nieznany autor" w:date="2022-03-11T13:40:56Z">
        <w:r>
          <w:rPr>
            <w:rFonts w:ascii="Arial" w:hAnsi="Arial"/>
            <w:color w:val="000000"/>
            <w:sz w:val="22"/>
            <w:szCs w:val="22"/>
          </w:rPr>
          <w:delText xml:space="preserve"> </w:delText>
        </w:r>
      </w:del>
    </w:p>
    <w:p>
      <w:pPr>
        <w:pStyle w:val="Tretekstu"/>
        <w:spacing w:lineRule="auto" w:line="360" w:before="0" w:after="0"/>
        <w:rPr>
          <w:rFonts w:ascii="Arial" w:hAnsi="Arial"/>
          <w:sz w:val="22"/>
          <w:szCs w:val="22"/>
          <w:del w:id="212" w:author="Nieznany autor" w:date="2022-03-11T13:40:58Z"/>
        </w:rPr>
      </w:pPr>
      <w:del w:id="211" w:author="Nieznany autor" w:date="2022-03-11T13:40:58Z">
        <w:r>
          <w:rPr>
            <w:rFonts w:ascii="Arial" w:hAnsi="Arial"/>
            <w:sz w:val="22"/>
            <w:szCs w:val="22"/>
          </w:rPr>
        </w:r>
      </w:del>
    </w:p>
    <w:p>
      <w:pPr>
        <w:pStyle w:val="Tretekstu"/>
        <w:spacing w:before="0" w:after="83"/>
        <w:rPr>
          <w:del w:id="218" w:author="Nieznany autor" w:date="2022-03-11T12:20:59Z"/>
        </w:rPr>
      </w:pPr>
      <w:r>
        <w:rPr>
          <w:rFonts w:eastAsia="NSimSun" w:cs="Arial" w:ascii="Arial" w:hAnsi="Arial"/>
          <w:color w:val="000000"/>
          <w:kern w:val="2"/>
          <w:sz w:val="22"/>
          <w:szCs w:val="22"/>
          <w:lang w:val="pl-PL" w:eastAsia="zh-CN" w:bidi="hi-IN"/>
        </w:rPr>
        <w:t>2</w:t>
      </w:r>
      <w:r>
        <w:rPr>
          <w:rFonts w:ascii="Arial" w:hAnsi="Arial"/>
          <w:color w:val="000000"/>
          <w:sz w:val="22"/>
          <w:szCs w:val="22"/>
        </w:rPr>
        <w:t>.</w:t>
      </w:r>
      <w:ins w:id="213" w:author="Nieznany autor" w:date="2022-03-11T13:41:00Z">
        <w:r>
          <w:rPr>
            <w:rFonts w:ascii="Arial" w:hAnsi="Arial"/>
            <w:color w:val="000000"/>
            <w:sz w:val="22"/>
            <w:szCs w:val="22"/>
          </w:rPr>
          <w:t xml:space="preserve"> </w:t>
        </w:r>
      </w:ins>
      <w:ins w:id="214" w:author="Nieznany autor" w:date="2022-03-11T13:40:56Z">
        <w:r>
          <w:rPr>
            <w:rFonts w:eastAsia="NSimSun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t>Wykaz zabiegów</w:t>
        </w:r>
      </w:ins>
      <w:ins w:id="215" w:author="Nieznany autor" w:date="2022-03-11T13:40:56Z">
        <w:r>
          <w:rPr>
            <w:rFonts w:ascii="Arial" w:hAnsi="Arial"/>
            <w:color w:val="000000"/>
            <w:sz w:val="22"/>
            <w:szCs w:val="22"/>
          </w:rPr>
          <w:t xml:space="preserve"> </w:t>
        </w:r>
      </w:ins>
      <w:ins w:id="216" w:author="Nieznany autor" w:date="2022-03-11T13:42:33Z">
        <w:r>
          <w:rPr>
            <w:rFonts w:ascii="Arial" w:hAnsi="Arial"/>
            <w:color w:val="000000"/>
            <w:sz w:val="22"/>
            <w:szCs w:val="22"/>
          </w:rPr>
          <w:t>pielęgnacyjnych</w:t>
        </w:r>
      </w:ins>
      <w:del w:id="217" w:author="Nieznany autor" w:date="2022-03-11T12:20:59Z">
        <w:r>
          <w:rPr>
            <w:rFonts w:ascii="Arial" w:hAnsi="Arial"/>
            <w:color w:val="000000"/>
            <w:sz w:val="22"/>
            <w:szCs w:val="22"/>
          </w:rPr>
          <w:delText>Klauzula dla osoby kontaktowej po stronie kontrahenta POSiR</w:delText>
        </w:r>
      </w:del>
    </w:p>
    <w:p>
      <w:pPr>
        <w:pStyle w:val="Tretekstu"/>
        <w:spacing w:before="0" w:after="83"/>
        <w:rPr/>
      </w:pPr>
      <w:del w:id="219" w:author="Nieznany autor" w:date="2022-03-11T12:20:59Z">
        <w:r>
          <w:rPr>
            <w:rFonts w:eastAsia="NSimSun" w:cs="Arial" w:ascii="Arial" w:hAnsi="Arial"/>
            <w:color w:val="000000"/>
            <w:kern w:val="2"/>
            <w:sz w:val="22"/>
            <w:szCs w:val="22"/>
            <w:lang w:val="pl-PL" w:eastAsia="zh-CN" w:bidi="hi-IN"/>
          </w:rPr>
          <w:delText>3</w:delText>
        </w:r>
      </w:del>
      <w:del w:id="220" w:author="Nieznany autor" w:date="2022-03-11T12:20:59Z">
        <w:r>
          <w:rPr>
            <w:rFonts w:ascii="Arial" w:hAnsi="Arial"/>
            <w:color w:val="000000"/>
            <w:sz w:val="22"/>
            <w:szCs w:val="22"/>
          </w:rPr>
          <w:delText>.</w:delText>
        </w:r>
      </w:del>
      <w:del w:id="221" w:author="Nieznany autor" w:date="2022-03-11T12:21:00Z">
        <w:r>
          <w:rPr>
            <w:rFonts w:ascii="Arial" w:hAnsi="Arial"/>
            <w:color w:val="000000"/>
            <w:sz w:val="22"/>
            <w:szCs w:val="22"/>
          </w:rPr>
          <w:delText xml:space="preserve"> </w:delText>
        </w:r>
      </w:del>
    </w:p>
    <w:p>
      <w:pPr>
        <w:pStyle w:val="Tretekstu"/>
        <w:spacing w:before="0" w:after="83"/>
        <w:rPr>
          <w:del w:id="223" w:author="Nieznany autor" w:date="2022-03-11T12:21:35Z"/>
        </w:rPr>
      </w:pPr>
      <w:ins w:id="222" w:author="Nieznany autor" w:date="2022-03-11T13:41:24Z">
        <w:r>
          <w:rPr>
            <w:rFonts w:ascii="Arial" w:hAnsi="Arial"/>
            <w:color w:val="000000"/>
            <w:sz w:val="22"/>
            <w:szCs w:val="22"/>
          </w:rPr>
          <w:t xml:space="preserve">3. </w:t>
        </w:r>
      </w:ins>
      <w:r>
        <w:rPr>
          <w:rFonts w:ascii="Arial" w:hAnsi="Arial"/>
          <w:color w:val="000000"/>
          <w:sz w:val="22"/>
          <w:szCs w:val="22"/>
        </w:rPr>
        <w:t>Klauzula dla kontrahentów POSiR</w:t>
        <w:br/>
      </w:r>
    </w:p>
    <w:p>
      <w:pPr>
        <w:pStyle w:val="Tretekstu"/>
        <w:widowControl/>
        <w:suppressAutoHyphens w:val="true"/>
        <w:bidi w:val="0"/>
        <w:spacing w:lineRule="auto" w:line="276" w:before="0" w:after="83"/>
        <w:ind w:hanging="0"/>
        <w:jc w:val="left"/>
        <w:rPr/>
      </w:pPr>
      <w:r>
        <w:rPr>
          <w:rFonts w:ascii="Arial" w:hAnsi="Arial"/>
          <w:color w:val="000000"/>
          <w:sz w:val="22"/>
          <w:szCs w:val="22"/>
          <w:lang w:val="en-US"/>
        </w:rPr>
        <w:tab/>
      </w:r>
    </w:p>
    <w:p>
      <w:pPr>
        <w:pStyle w:val="Tretekstu"/>
        <w:tabs>
          <w:tab w:val="clear" w:pos="709"/>
          <w:tab w:val="center" w:pos="2263" w:leader="none"/>
          <w:tab w:val="center" w:pos="7375" w:leader="none"/>
        </w:tabs>
        <w:spacing w:before="0" w:after="140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  <w:lang w:val="en-US"/>
        </w:rPr>
        <w:tab/>
      </w:r>
      <w:r>
        <w:rPr>
          <w:rFonts w:ascii="Arial" w:hAnsi="Arial"/>
          <w:b/>
          <w:color w:val="000000"/>
          <w:sz w:val="22"/>
          <w:szCs w:val="22"/>
          <w:lang w:val="en-US"/>
        </w:rPr>
        <w:t>Zamawiający</w:t>
      </w:r>
      <w:r>
        <w:rPr>
          <w:rFonts w:ascii="Arial" w:hAnsi="Arial"/>
          <w:color w:val="000000"/>
          <w:sz w:val="22"/>
          <w:szCs w:val="22"/>
          <w:lang w:val="en-US"/>
        </w:rPr>
        <w:t xml:space="preserve"> </w:t>
        <w:tab/>
      </w:r>
      <w:r>
        <w:rPr>
          <w:rFonts w:ascii="Arial" w:hAnsi="Arial"/>
          <w:b/>
          <w:color w:val="000000"/>
          <w:sz w:val="22"/>
          <w:szCs w:val="22"/>
          <w:lang w:val="en-US"/>
        </w:rPr>
        <w:t>Wykonawca</w:t>
      </w:r>
    </w:p>
    <w:sectPr>
      <w:footerReference w:type="default" r:id="rId2"/>
      <w:type w:val="nextPage"/>
      <w:pgSz w:w="11906" w:h="16838"/>
      <w:pgMar w:left="1134" w:right="857" w:header="0" w:top="1134" w:footer="1134" w:bottom="1700" w:gutter="0"/>
      <w:pgNumType w:fmt="decimal"/>
      <w:formProt w:val="false"/>
      <w:textDirection w:val="lrTb"/>
      <w:docGrid w:type="default" w:linePitch="10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Joanna Jańczak" w:date="2021-11-03T13:36:15Z" w:initials="JJ">
    <w:p>
      <w:r>
        <w:rPr>
          <w:rFonts w:ascii="Liberation Serif" w:hAnsi="Liberation Serif" w:eastAsia="NSimSun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pl-PL" w:eastAsia="zh-CN" w:bidi="hi-IN"/>
        </w:rPr>
        <w:t>Pierwsze zabiegi można wykonywać już pod koniec lutego lub w marcu, jeżeli warunki pogodowe pozwalają. Akurat w tym roku zima bardzo długo nie odpuszczała, więc sezon wegetacyjny bardzo się opóźnił, stąd dopiero kwiecień</w:t>
      </w:r>
    </w:p>
  </w:comment>
  <w:comment w:id="1" w:author="Joanna Jańczak" w:date="2021-11-03T13:29:39Z" w:initials="JJ">
    <w:p>
      <w:r>
        <w:rPr>
          <w:rFonts w:ascii="Liberation Serif" w:hAnsi="Liberation Serif" w:eastAsia="NSimSun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pl-PL" w:eastAsia="zh-CN" w:bidi="hi-IN"/>
        </w:rPr>
        <w:t>To jaki nawóz należy wysiać powie badanie gleby, które powinno być wykonane przed rozpoczęciem sezonu wegetacyjnego. Najlepiej zrobić badanie ph gleby oraz zasobności, czyli jakie minerały się w niej znajdują. Wraz z badaniem warto zlecić ułożenie programu nawozowego, który będzie opracowany pod to konkretne boisko</w:t>
      </w:r>
    </w:p>
  </w:comment>
  <w:comment w:id="2" w:author="Joanna Jańczak" w:date="2021-11-03T13:32:01Z" w:initials="JJ">
    <w:p>
      <w:r>
        <w:rPr>
          <w:rFonts w:ascii="Liberation Serif" w:hAnsi="Liberation Serif" w:eastAsia="NSimSun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pl-PL" w:eastAsia="zh-CN" w:bidi="hi-IN"/>
        </w:rPr>
        <w:t>Oprysk również jest uzależniony od stanu murawy, a dokładniej mówiąc czy widać na niej jakieś choroby lub grzyby</w:t>
      </w:r>
    </w:p>
  </w:comment>
  <w:comment w:id="3" w:author="Joanna Jańczak" w:date="2021-11-03T13:38:59Z" w:initials="JJ">
    <w:p>
      <w:r>
        <w:rPr>
          <w:rFonts w:ascii="Liberation Serif" w:hAnsi="Liberation Serif" w:eastAsia="NSimSun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pl-PL" w:eastAsia="zh-CN" w:bidi="hi-IN"/>
        </w:rPr>
        <w:t>Tutaj można przerzucić zakup na Wykonawcę, ale dla pewności warto wpisać jaki to ma być nawóz (jego skład będzie wynikał z programu nawozowego) oraz jaka mieszanka traw ma być wysiana. Zazwyczaj w instrukcji pielęgnacji lub dokumentacji odbiorowej jest podany skład użytej do założenia boiska  mieszanki</w:t>
      </w:r>
    </w:p>
  </w:comment>
  <w:comment w:id="4" w:author="Joanna Jańczak" w:date="2021-11-03T13:48:50Z" w:initials="JJ">
    <w:p>
      <w:r>
        <w:rPr>
          <w:rFonts w:ascii="Liberation Serif" w:hAnsi="Liberation Serif" w:eastAsia="NSimSun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pl-PL" w:eastAsia="zh-CN" w:bidi="hi-IN"/>
        </w:rPr>
        <w:t xml:space="preserve">Tu wiadomo, trzeba 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20"/>
  <w:revisionView w:insDel="0" w:formatting="0"/>
  <w:trackRevisions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Czeinternetowe" w:customStyle="1">
    <w:name w:val="Łącze internetowe"/>
    <w:rPr>
      <w:color w:val="000080"/>
      <w:u w:val="single"/>
    </w:rPr>
  </w:style>
  <w:style w:type="character" w:styleId="Tekstpodstawowywcity3Znak" w:customStyle="1">
    <w:name w:val="Tekst podstawowy wcięty 3 Znak"/>
    <w:basedOn w:val="DefaultParagraphFont"/>
    <w:link w:val="Tekstpodstawowywcity3"/>
    <w:uiPriority w:val="99"/>
    <w:semiHidden/>
    <w:qFormat/>
    <w:rsid w:val="00aa38f6"/>
    <w:rPr>
      <w:rFonts w:cs="Mangal"/>
      <w:sz w:val="16"/>
      <w:szCs w:val="14"/>
    </w:rPr>
  </w:style>
  <w:style w:type="character" w:styleId="Numeracjawierszy">
    <w:name w:val="Numeracja wierszy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rsid w:val="00aa38f6"/>
    <w:pPr>
      <w:spacing w:before="0" w:after="120"/>
      <w:ind w:left="283" w:hanging="0"/>
    </w:pPr>
    <w:rPr>
      <w:rFonts w:cs="Mangal"/>
      <w:sz w:val="16"/>
      <w:szCs w:val="14"/>
    </w:rPr>
  </w:style>
  <w:style w:type="paragraph" w:styleId="Tekstpodstawowywcity3">
    <w:name w:val="Tekst podstawowy wcięty 3"/>
    <w:basedOn w:val="Normal"/>
    <w:qFormat/>
    <w:pPr>
      <w:ind w:left="284" w:right="0" w:hanging="0"/>
      <w:jc w:val="both"/>
    </w:pPr>
    <w:rPr>
      <w:sz w:val="24"/>
    </w:rPr>
  </w:style>
  <w:style w:type="paragraph" w:styleId="Stopka">
    <w:name w:val="Footer"/>
    <w:basedOn w:val="Gwkaistopka"/>
    <w:pPr>
      <w:suppressLineNumbers/>
      <w:tabs>
        <w:tab w:val="clear" w:pos="709"/>
        <w:tab w:val="center" w:pos="4957" w:leader="none"/>
        <w:tab w:val="right" w:pos="991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2620</TotalTime>
  <Application>LibreOffice/7.1.4.2$Windows_X86_64 LibreOffice_project/a529a4fab45b75fefc5b6226684193eb000654f6</Application>
  <AppVersion>15.0000</AppVersion>
  <Pages>3</Pages>
  <Words>1020</Words>
  <Characters>6402</Characters>
  <CharactersWithSpaces>7408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2021-03-29T08:08:00Z</dcterms:created>
  <dc:creator>k.szulc</dc:creator>
  <dc:description/>
  <dc:language>pl-PL</dc:language>
  <cp:lastModifiedBy/>
  <dcterms:modified xsi:type="dcterms:W3CDTF">2022-03-11T13:42:54Z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