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ytu"/>
        <w:spacing w:lineRule="auto" w:line="360" w:before="57" w:after="57"/>
        <w:jc w:val="right"/>
        <w:rPr>
          <w:rFonts w:ascii="Arial" w:hAnsi="Arial" w:cs="Arial"/>
          <w:b w:val="false"/>
          <w:b w:val="false"/>
          <w:bCs w:val="false"/>
          <w:sz w:val="22"/>
          <w:szCs w:val="22"/>
        </w:rPr>
      </w:pPr>
      <w:r>
        <w:rPr>
          <w:rFonts w:cs="Arial" w:ascii="Arial" w:hAnsi="Arial"/>
          <w:b w:val="false"/>
          <w:bCs w:val="false"/>
          <w:sz w:val="22"/>
          <w:szCs w:val="22"/>
        </w:rPr>
        <w:t>Załącznik nr 13 do SIWZ</w:t>
      </w:r>
    </w:p>
    <w:p>
      <w:pPr>
        <w:pStyle w:val="Tytu"/>
        <w:spacing w:lineRule="auto" w:line="360" w:before="57" w:after="57"/>
        <w:rPr/>
      </w:pPr>
      <w:r>
        <w:rPr>
          <w:rFonts w:eastAsia="Arial" w:cs="Arial" w:ascii="Arial" w:hAnsi="Arial"/>
          <w:b w:val="false"/>
          <w:bCs w:val="false"/>
          <w:sz w:val="22"/>
          <w:szCs w:val="22"/>
        </w:rPr>
        <w:t xml:space="preserve"> </w:t>
      </w:r>
      <w:r>
        <w:rPr>
          <w:rFonts w:cs="Arial" w:ascii="Arial" w:hAnsi="Arial"/>
          <w:b w:val="false"/>
          <w:bCs w:val="false"/>
          <w:sz w:val="22"/>
          <w:szCs w:val="22"/>
        </w:rPr>
        <w:t>Umowa nr ZP.241.29.2020 - projekt</w:t>
      </w:r>
    </w:p>
    <w:p>
      <w:pPr>
        <w:pStyle w:val="Standard"/>
        <w:spacing w:lineRule="auto" w:line="360" w:before="57" w:after="57"/>
        <w:jc w:val="both"/>
        <w:rPr/>
      </w:pPr>
      <w:r>
        <w:rPr/>
      </w:r>
    </w:p>
    <w:p>
      <w:pPr>
        <w:pStyle w:val="Standard"/>
        <w:spacing w:lineRule="auto" w:line="360" w:before="57" w:after="57"/>
        <w:jc w:val="both"/>
        <w:rPr>
          <w:rFonts w:ascii="Arial" w:hAnsi="Arial" w:cs="Arial"/>
          <w:sz w:val="22"/>
          <w:szCs w:val="22"/>
        </w:rPr>
      </w:pPr>
      <w:r>
        <w:rPr>
          <w:rFonts w:cs="Arial" w:ascii="Arial" w:hAnsi="Arial"/>
          <w:sz w:val="22"/>
          <w:szCs w:val="22"/>
        </w:rPr>
        <w:t>zawarta w dniu ……. roku w Poznaniu pomiędzy:</w:t>
      </w:r>
    </w:p>
    <w:p>
      <w:pPr>
        <w:pStyle w:val="Textbody"/>
        <w:tabs>
          <w:tab w:val="clear" w:pos="720"/>
          <w:tab w:val="left" w:pos="0" w:leader="none"/>
        </w:tabs>
        <w:spacing w:lineRule="auto" w:line="360" w:before="57" w:after="57"/>
        <w:jc w:val="both"/>
        <w:rPr>
          <w:rFonts w:ascii="Arial" w:hAnsi="Arial" w:cs="Arial"/>
          <w:sz w:val="22"/>
          <w:szCs w:val="22"/>
        </w:rPr>
      </w:pPr>
      <w:r>
        <w:rPr>
          <w:rFonts w:cs="Arial" w:ascii="Arial" w:hAnsi="Arial"/>
          <w:sz w:val="22"/>
          <w:szCs w:val="22"/>
        </w:rPr>
        <w:t>Miastem Poznań, Poznańskimi Ośrodkami Sportu i Rekreacji – Samorządowym Zakładem Budżetowym, ul. Jana Spychalskiego 34, 61-553 Poznań,</w:t>
      </w:r>
    </w:p>
    <w:p>
      <w:pPr>
        <w:pStyle w:val="Standard"/>
        <w:spacing w:lineRule="auto" w:line="360" w:before="57" w:after="57"/>
        <w:jc w:val="both"/>
        <w:rPr>
          <w:rFonts w:ascii="Arial" w:hAnsi="Arial" w:cs="Arial"/>
          <w:sz w:val="22"/>
          <w:szCs w:val="22"/>
        </w:rPr>
      </w:pPr>
      <w:r>
        <w:rPr>
          <w:rFonts w:cs="Arial" w:ascii="Arial" w:hAnsi="Arial"/>
          <w:sz w:val="22"/>
          <w:szCs w:val="22"/>
        </w:rPr>
        <w:t>reprezentowanym przez:</w:t>
      </w:r>
    </w:p>
    <w:p>
      <w:pPr>
        <w:pStyle w:val="Textbody"/>
        <w:spacing w:lineRule="auto" w:line="360"/>
        <w:rPr/>
      </w:pPr>
      <w:r>
        <w:rPr>
          <w:rFonts w:cs="Arial" w:ascii="Arial" w:hAnsi="Arial"/>
          <w:sz w:val="22"/>
          <w:szCs w:val="22"/>
        </w:rPr>
        <w:t>- Dyrektora- Łukasza Miadziołko</w:t>
      </w:r>
    </w:p>
    <w:p>
      <w:pPr>
        <w:pStyle w:val="Textbody"/>
        <w:spacing w:lineRule="auto" w:line="360"/>
        <w:rPr>
          <w:rFonts w:ascii="Arial" w:hAnsi="Arial" w:cs="Arial"/>
          <w:sz w:val="22"/>
          <w:szCs w:val="22"/>
        </w:rPr>
      </w:pPr>
      <w:r>
        <w:rPr>
          <w:rFonts w:cs="Arial" w:ascii="Arial" w:hAnsi="Arial"/>
          <w:sz w:val="22"/>
          <w:szCs w:val="22"/>
        </w:rPr>
        <w:t>przy kontrasygnacie</w:t>
      </w:r>
    </w:p>
    <w:p>
      <w:pPr>
        <w:pStyle w:val="Textbody"/>
        <w:tabs>
          <w:tab w:val="clear" w:pos="720"/>
          <w:tab w:val="left" w:pos="18360" w:leader="none"/>
        </w:tabs>
        <w:spacing w:lineRule="auto" w:line="360" w:before="57" w:after="57"/>
        <w:jc w:val="both"/>
        <w:rPr/>
      </w:pPr>
      <w:r>
        <w:rPr>
          <w:rFonts w:cs="Arial" w:ascii="Arial" w:hAnsi="Arial"/>
          <w:color w:val="auto"/>
          <w:sz w:val="22"/>
          <w:szCs w:val="22"/>
        </w:rPr>
        <w:t xml:space="preserve">- </w:t>
      </w:r>
      <w:r>
        <w:rPr>
          <w:rFonts w:cs="Arial" w:ascii="Arial" w:hAnsi="Arial"/>
          <w:sz w:val="22"/>
          <w:szCs w:val="22"/>
        </w:rPr>
        <w:t>Kingi Haremskiej – Kierownika Działu – Głównego Księgowego</w:t>
      </w:r>
    </w:p>
    <w:p>
      <w:pPr>
        <w:pStyle w:val="Standard"/>
        <w:spacing w:lineRule="auto" w:line="360" w:before="57" w:after="57"/>
        <w:jc w:val="both"/>
        <w:rPr>
          <w:rFonts w:ascii="Arial" w:hAnsi="Arial" w:cs="Arial"/>
          <w:sz w:val="22"/>
          <w:szCs w:val="22"/>
        </w:rPr>
      </w:pPr>
      <w:r>
        <w:rPr>
          <w:rFonts w:cs="Arial" w:ascii="Arial" w:hAnsi="Arial"/>
          <w:sz w:val="22"/>
          <w:szCs w:val="22"/>
        </w:rPr>
        <w:t>zwanym dalej „Zamawiającym”</w:t>
      </w:r>
    </w:p>
    <w:p>
      <w:pPr>
        <w:pStyle w:val="Standard"/>
        <w:spacing w:lineRule="auto" w:line="360" w:before="57" w:after="57"/>
        <w:jc w:val="both"/>
        <w:rPr>
          <w:rFonts w:ascii="Arial" w:hAnsi="Arial" w:cs="Arial"/>
          <w:sz w:val="22"/>
          <w:szCs w:val="22"/>
        </w:rPr>
      </w:pPr>
      <w:r>
        <w:rPr>
          <w:rFonts w:cs="Arial" w:ascii="Arial" w:hAnsi="Arial"/>
          <w:sz w:val="22"/>
          <w:szCs w:val="22"/>
        </w:rPr>
        <w:t>a</w:t>
      </w:r>
    </w:p>
    <w:p>
      <w:pPr>
        <w:pStyle w:val="Standard"/>
        <w:spacing w:lineRule="auto" w:line="360" w:before="57" w:after="57"/>
        <w:jc w:val="both"/>
        <w:rPr/>
      </w:pPr>
      <w:r>
        <w:rPr>
          <w:rFonts w:cs="Arial" w:ascii="Arial" w:hAnsi="Arial"/>
          <w:sz w:val="22"/>
          <w:szCs w:val="22"/>
        </w:rPr>
        <w:t>…………………………………………………………………………………………………………………………………………………………………………………………………………………………</w:t>
      </w:r>
      <w:r>
        <w:rPr>
          <w:rFonts w:eastAsia="Arial" w:cs="Arial" w:ascii="Arial" w:hAnsi="Arial"/>
          <w:sz w:val="22"/>
          <w:szCs w:val="22"/>
        </w:rPr>
        <w:t xml:space="preserve">              </w:t>
      </w:r>
    </w:p>
    <w:p>
      <w:pPr>
        <w:pStyle w:val="Standard"/>
        <w:spacing w:lineRule="auto" w:line="360" w:before="57" w:after="57"/>
        <w:jc w:val="both"/>
        <w:rPr>
          <w:rFonts w:ascii="Arial" w:hAnsi="Arial" w:cs="Arial"/>
          <w:color w:val="000000"/>
          <w:sz w:val="22"/>
          <w:szCs w:val="22"/>
        </w:rPr>
      </w:pPr>
      <w:r>
        <w:rPr>
          <w:rFonts w:cs="Arial" w:ascii="Arial" w:hAnsi="Arial"/>
          <w:color w:val="000000"/>
          <w:sz w:val="22"/>
          <w:szCs w:val="22"/>
        </w:rPr>
        <w:t>zwanym(a) dalej "Wykonawcą",</w:t>
      </w:r>
    </w:p>
    <w:p>
      <w:pPr>
        <w:pStyle w:val="Standard"/>
        <w:spacing w:lineRule="auto" w:line="360" w:before="57" w:after="57"/>
        <w:jc w:val="both"/>
        <w:rPr>
          <w:rFonts w:ascii="Arial" w:hAnsi="Arial" w:cs="Arial"/>
          <w:color w:val="000000"/>
          <w:sz w:val="22"/>
          <w:szCs w:val="22"/>
        </w:rPr>
      </w:pPr>
      <w:r>
        <w:rPr>
          <w:rFonts w:cs="Arial" w:ascii="Arial" w:hAnsi="Arial"/>
          <w:color w:val="000000"/>
          <w:sz w:val="22"/>
          <w:szCs w:val="22"/>
        </w:rPr>
        <w:t>łącznie zwanymi „Stronami”,</w:t>
      </w:r>
    </w:p>
    <w:p>
      <w:pPr>
        <w:pStyle w:val="Standard"/>
        <w:spacing w:lineRule="auto" w:line="360" w:before="57" w:after="57"/>
        <w:jc w:val="both"/>
        <w:rPr>
          <w:rFonts w:ascii="Arial" w:hAnsi="Arial" w:cs="Arial"/>
          <w:color w:val="000000"/>
          <w:sz w:val="22"/>
          <w:szCs w:val="22"/>
        </w:rPr>
      </w:pPr>
      <w:r>
        <w:rPr>
          <w:rFonts w:cs="Arial" w:ascii="Arial" w:hAnsi="Arial"/>
          <w:color w:val="000000"/>
          <w:sz w:val="22"/>
          <w:szCs w:val="22"/>
        </w:rPr>
        <w:t>o następującej treści:</w:t>
      </w:r>
    </w:p>
    <w:p>
      <w:pPr>
        <w:pStyle w:val="Standard"/>
        <w:spacing w:lineRule="auto" w:line="360" w:before="57" w:after="57"/>
        <w:jc w:val="both"/>
        <w:rPr>
          <w:rFonts w:ascii="Arial" w:hAnsi="Arial" w:cs="Arial"/>
          <w:color w:val="000000"/>
          <w:sz w:val="22"/>
          <w:szCs w:val="22"/>
        </w:rPr>
      </w:pPr>
      <w:r>
        <w:rPr>
          <w:rFonts w:cs="Arial" w:ascii="Arial" w:hAnsi="Arial"/>
          <w:color w:val="000000"/>
          <w:sz w:val="22"/>
          <w:szCs w:val="22"/>
        </w:rPr>
      </w:r>
    </w:p>
    <w:p>
      <w:pPr>
        <w:pStyle w:val="Standard"/>
        <w:spacing w:lineRule="auto" w:line="360" w:before="57" w:after="57"/>
        <w:jc w:val="both"/>
        <w:rPr/>
      </w:pPr>
      <w:r>
        <w:rPr>
          <w:rFonts w:cs="Arial" w:ascii="Arial" w:hAnsi="Arial"/>
          <w:sz w:val="22"/>
          <w:szCs w:val="22"/>
        </w:rPr>
        <w:t>W wyniku rozstrzygnięcia postępowania prowadzonego w trybie przetargu nieograniczonego oraz przyjęcia przez Zamawiającego oferty Wykonawcy, zgodnie z ustawą z dnia 29 stycznia 2004 r. Prawo zamówień publicznych (</w:t>
      </w:r>
      <w:r>
        <w:rPr>
          <w:rFonts w:cs="Arial" w:ascii="Arial" w:hAnsi="Arial"/>
          <w:sz w:val="22"/>
          <w:szCs w:val="22"/>
          <w:shd w:fill="FFFFFF" w:val="clear"/>
        </w:rPr>
        <w:t>t.j. Dz. U. z 2019 r., poz. 1843 ze zm.</w:t>
      </w:r>
      <w:r>
        <w:rPr>
          <w:rFonts w:cs="Arial" w:ascii="Arial" w:hAnsi="Arial"/>
          <w:sz w:val="22"/>
          <w:szCs w:val="22"/>
        </w:rPr>
        <w:t>) została zawarta umowa o następującej treści:</w:t>
      </w:r>
    </w:p>
    <w:p>
      <w:pPr>
        <w:pStyle w:val="Standard"/>
        <w:spacing w:lineRule="auto" w:line="360"/>
        <w:jc w:val="center"/>
        <w:rPr>
          <w:rFonts w:ascii="Arial" w:hAnsi="Arial" w:cs="Arial"/>
          <w:sz w:val="22"/>
          <w:szCs w:val="22"/>
        </w:rPr>
      </w:pPr>
      <w:r>
        <w:rPr>
          <w:rFonts w:cs="Arial" w:ascii="Arial" w:hAnsi="Arial"/>
          <w:sz w:val="22"/>
          <w:szCs w:val="22"/>
        </w:rPr>
        <w:t>§ 1</w:t>
      </w:r>
    </w:p>
    <w:p>
      <w:pPr>
        <w:pStyle w:val="Textbodyindent"/>
        <w:tabs>
          <w:tab w:val="clear" w:pos="720"/>
          <w:tab w:val="left" w:pos="2700" w:leader="none"/>
        </w:tabs>
        <w:spacing w:lineRule="auto" w:line="360"/>
        <w:ind w:left="0" w:hanging="0"/>
        <w:rPr>
          <w:rFonts w:ascii="Arial" w:hAnsi="Arial" w:cs="Arial"/>
          <w:sz w:val="22"/>
          <w:szCs w:val="22"/>
        </w:rPr>
      </w:pPr>
      <w:r>
        <w:rPr>
          <w:rFonts w:cs="Arial" w:ascii="Arial" w:hAnsi="Arial"/>
          <w:sz w:val="22"/>
          <w:szCs w:val="22"/>
        </w:rPr>
        <w:t>1. Zamawiający zleca, a Wykonawca przyjmuje zlecenie polegające na wykonaniu robót budowlanych w obrębie budynku zlokalizowanego na Os. Piastowskim 106a w Poznaniu, wchodzącego w skład Oddziału Rataje Poznańskich Ośrodków Sportu i Rekreacji.</w:t>
      </w:r>
    </w:p>
    <w:p>
      <w:pPr>
        <w:pStyle w:val="Textbodyindent"/>
        <w:tabs>
          <w:tab w:val="clear" w:pos="720"/>
          <w:tab w:val="left" w:pos="2700" w:leader="none"/>
        </w:tabs>
        <w:spacing w:lineRule="auto" w:line="360"/>
        <w:ind w:left="0" w:hanging="0"/>
        <w:rPr>
          <w:rFonts w:ascii="Arial" w:hAnsi="Arial" w:cs="Arial"/>
          <w:sz w:val="22"/>
          <w:szCs w:val="22"/>
        </w:rPr>
      </w:pPr>
      <w:r>
        <w:rPr>
          <w:rFonts w:cs="Arial" w:ascii="Arial" w:hAnsi="Arial"/>
          <w:sz w:val="22"/>
          <w:szCs w:val="22"/>
        </w:rPr>
        <w:t>2. Zakres przedmiotu zamówienia stanowi: przebudowa schodów, pochylni wejściowej, chodnika, modernizacja tarasu widokowego, prace budowlane w obrębie balkonów zewnętrznych, posadzek zewnętrznych i wewnętrznych oraz balustrad.</w:t>
      </w:r>
    </w:p>
    <w:p>
      <w:pPr>
        <w:pStyle w:val="Textbodyindent"/>
        <w:tabs>
          <w:tab w:val="clear" w:pos="720"/>
          <w:tab w:val="left" w:pos="2700" w:leader="none"/>
        </w:tabs>
        <w:spacing w:lineRule="auto" w:line="360"/>
        <w:ind w:left="0" w:hanging="0"/>
        <w:rPr/>
      </w:pPr>
      <w:r>
        <w:rPr>
          <w:rFonts w:cs="Arial" w:ascii="Arial" w:hAnsi="Arial"/>
          <w:sz w:val="22"/>
          <w:szCs w:val="22"/>
        </w:rPr>
        <w:t>3. Integralną część niniejszej umowy stanowi dokumentacja z postępowania przetargowego prowadzonego</w:t>
      </w:r>
      <w:r>
        <w:rPr>
          <w:rFonts w:cs="Arial" w:ascii="Arial" w:hAnsi="Arial"/>
          <w:sz w:val="20"/>
          <w:szCs w:val="20"/>
        </w:rPr>
        <w:t xml:space="preserve"> w</w:t>
      </w:r>
      <w:r>
        <w:rPr>
          <w:rFonts w:cs="Arial" w:ascii="Arial" w:hAnsi="Arial"/>
          <w:sz w:val="22"/>
          <w:szCs w:val="22"/>
        </w:rPr>
        <w:t xml:space="preserve"> trybie przetargu nieograniczonego pn. „Modernizacja tarasu oraz wybranych elementów w obrębie budynku Oddziału Rataje Poznańskich Ośrodków Sportu i Rekreacji, os. Piastowskie 106a w Poznaniu”, w tym specyfikacja istotnych warunków zamówienia, dalej: „siwz” oraz oferta Wykonawcy.</w:t>
      </w:r>
    </w:p>
    <w:p>
      <w:pPr>
        <w:pStyle w:val="Textbodyindent"/>
        <w:tabs>
          <w:tab w:val="clear" w:pos="720"/>
          <w:tab w:val="left" w:pos="2700" w:leader="none"/>
        </w:tabs>
        <w:spacing w:lineRule="auto" w:line="360"/>
        <w:ind w:left="0" w:hanging="0"/>
        <w:rPr>
          <w:rFonts w:ascii="Arial" w:hAnsi="Arial" w:cs="Arial"/>
          <w:sz w:val="22"/>
          <w:szCs w:val="22"/>
        </w:rPr>
      </w:pPr>
      <w:r>
        <w:rPr>
          <w:rFonts w:cs="Arial" w:ascii="Arial" w:hAnsi="Arial"/>
          <w:sz w:val="22"/>
          <w:szCs w:val="22"/>
        </w:rPr>
        <w:t>4. Przedmiot zamówienia został szczegółowo opisany w: projekcie budowlanym (załącznik nr 1 do siwz), projekcie wykonawczym (załącznik nr 2 do siwz), opisie II etapu (załącznik nr 3 do siwz), specyfikacjach technicznych wykonania i odbioru robót (załącznik nr 4 do siwz), przedmiarach robót (załącznik nr 5 do siwz).</w:t>
      </w:r>
    </w:p>
    <w:p>
      <w:pPr>
        <w:pStyle w:val="Standard"/>
        <w:tabs>
          <w:tab w:val="clear" w:pos="720"/>
          <w:tab w:val="left" w:pos="2700" w:leader="none"/>
        </w:tabs>
        <w:spacing w:lineRule="auto" w:line="360"/>
        <w:jc w:val="center"/>
        <w:rPr>
          <w:rFonts w:ascii="Arial" w:hAnsi="Arial" w:cs="Arial"/>
          <w:sz w:val="22"/>
          <w:szCs w:val="22"/>
        </w:rPr>
      </w:pPr>
      <w:r>
        <w:rPr>
          <w:rFonts w:cs="Arial" w:ascii="Arial" w:hAnsi="Arial"/>
          <w:sz w:val="22"/>
          <w:szCs w:val="22"/>
        </w:rPr>
        <w:t>§ 2</w:t>
      </w:r>
    </w:p>
    <w:p>
      <w:pPr>
        <w:pStyle w:val="Standard"/>
        <w:tabs>
          <w:tab w:val="clear" w:pos="720"/>
          <w:tab w:val="left" w:pos="2700" w:leader="none"/>
        </w:tabs>
        <w:spacing w:lineRule="auto" w:line="360"/>
        <w:jc w:val="both"/>
        <w:rPr>
          <w:rFonts w:ascii="Arial" w:hAnsi="Arial" w:cs="Arial"/>
          <w:sz w:val="22"/>
          <w:szCs w:val="22"/>
        </w:rPr>
      </w:pPr>
      <w:r>
        <w:rPr>
          <w:rFonts w:cs="Arial" w:ascii="Arial" w:hAnsi="Arial"/>
          <w:sz w:val="22"/>
          <w:szCs w:val="22"/>
        </w:rPr>
        <w:t xml:space="preserve">1. Przedmiot zamówienia, o którym mowa w § 1 umowy podzielony został na II etapy. Etap I jest zakresem podstawowym, gwarantowanym, a etap II objęty jest prawem opcji. Przedmiotem poszczególnych etapów jest: </w:t>
      </w:r>
    </w:p>
    <w:p>
      <w:pPr>
        <w:pStyle w:val="Standard"/>
        <w:tabs>
          <w:tab w:val="clear" w:pos="720"/>
          <w:tab w:val="left" w:pos="2700" w:leader="none"/>
        </w:tabs>
        <w:spacing w:lineRule="auto" w:line="360"/>
        <w:jc w:val="both"/>
        <w:rPr/>
      </w:pPr>
      <w:r>
        <w:rPr>
          <w:rFonts w:cs="Arial" w:ascii="Arial" w:hAnsi="Arial"/>
          <w:sz w:val="22"/>
          <w:szCs w:val="22"/>
        </w:rPr>
        <w:t xml:space="preserve">1) etap I: </w:t>
      </w:r>
      <w:r>
        <w:rPr>
          <w:rFonts w:cs="Arial" w:ascii="Arial" w:hAnsi="Arial"/>
          <w:color w:val="000000"/>
          <w:sz w:val="22"/>
          <w:szCs w:val="22"/>
        </w:rPr>
        <w:t xml:space="preserve">modernizacja tarasu, przebudowa schodów, pochylni wejściowej, chodnika; remont tarasu widokowego, roboty elektryczne, wymiana stolarki, roboty elewacyjne - w zakresie następujących pozycji przedmiarów robót: przebudowa fragmentu chodnika </w:t>
      </w:r>
      <w:r>
        <w:rPr>
          <w:rFonts w:cs="Arial" w:ascii="Arial" w:hAnsi="Arial"/>
          <w:sz w:val="22"/>
          <w:szCs w:val="22"/>
        </w:rPr>
        <w:t>(dział I), kładka (dział II), przebudowa schodów na taras (dział III), taras (dział IV), wymiana stolarki (dział V), roboty elewacyjne (dział VIII), elektryka oraz uzyskanie przez Wykonawcę pozwolenia na użytkowanie.</w:t>
      </w:r>
    </w:p>
    <w:p>
      <w:pPr>
        <w:pStyle w:val="Standard"/>
        <w:tabs>
          <w:tab w:val="clear" w:pos="720"/>
          <w:tab w:val="left" w:pos="2700" w:leader="none"/>
        </w:tabs>
        <w:spacing w:lineRule="auto" w:line="360"/>
        <w:jc w:val="both"/>
        <w:rPr/>
      </w:pPr>
      <w:r>
        <w:rPr>
          <w:rFonts w:cs="Arial" w:ascii="Arial" w:hAnsi="Arial"/>
          <w:sz w:val="22"/>
          <w:szCs w:val="22"/>
        </w:rPr>
        <w:t xml:space="preserve">2) etap II: roboty budowlane w obrębie </w:t>
      </w:r>
      <w:r>
        <w:rPr>
          <w:rFonts w:cs="Arial" w:ascii="Arial" w:hAnsi="Arial"/>
          <w:color w:val="000000"/>
          <w:sz w:val="22"/>
          <w:szCs w:val="22"/>
        </w:rPr>
        <w:t>balkonów zewnętrznych, balustrad, posadzek zewnętrznych i wewnętrznych</w:t>
      </w:r>
      <w:r>
        <w:rPr>
          <w:rFonts w:cs="Arial" w:ascii="Arial" w:hAnsi="Arial"/>
          <w:sz w:val="22"/>
          <w:szCs w:val="22"/>
        </w:rPr>
        <w:t xml:space="preserve"> (załącznik nr 3 do siwz).</w:t>
      </w:r>
    </w:p>
    <w:p>
      <w:pPr>
        <w:pStyle w:val="Standard"/>
        <w:tabs>
          <w:tab w:val="clear" w:pos="720"/>
          <w:tab w:val="left" w:pos="2700" w:leader="none"/>
        </w:tabs>
        <w:spacing w:lineRule="auto" w:line="360"/>
        <w:jc w:val="both"/>
        <w:rPr/>
      </w:pPr>
      <w:r>
        <w:rPr>
          <w:rFonts w:cs="Arial" w:ascii="Arial" w:hAnsi="Arial"/>
          <w:sz w:val="22"/>
          <w:szCs w:val="22"/>
        </w:rPr>
        <w:t>2. W odniesieniu do zakresu opisanego w ust. 1 pkt. 2, objętego prawem opcji, Zamawiający poinformuje Wykonawcę o skorzystaniu z tego prawa pisemnie, do dnia 10 sierpnia 2020 roku.</w:t>
      </w:r>
    </w:p>
    <w:p>
      <w:pPr>
        <w:pStyle w:val="Standard"/>
        <w:tabs>
          <w:tab w:val="clear" w:pos="720"/>
          <w:tab w:val="left" w:pos="2700" w:leader="none"/>
        </w:tabs>
        <w:spacing w:lineRule="auto" w:line="360"/>
        <w:jc w:val="both"/>
        <w:rPr/>
      </w:pPr>
      <w:r>
        <w:rPr>
          <w:rFonts w:cs="Arial" w:ascii="Arial" w:hAnsi="Arial"/>
          <w:sz w:val="22"/>
          <w:szCs w:val="22"/>
        </w:rPr>
        <w:t>3. Wykonawca nie może rościć sobie prawa do wykonania zakresu robót budowlanych objętego prawem opcji (etap II), w przypadku braku decyzji Zamawiającego o ich realizacji.</w:t>
      </w:r>
    </w:p>
    <w:p>
      <w:pPr>
        <w:pStyle w:val="Standard"/>
        <w:tabs>
          <w:tab w:val="clear" w:pos="720"/>
          <w:tab w:val="left" w:pos="2700" w:leader="none"/>
        </w:tabs>
        <w:spacing w:lineRule="auto" w:line="360"/>
        <w:jc w:val="center"/>
        <w:rPr/>
      </w:pPr>
      <w:r>
        <w:rPr>
          <w:rFonts w:cs="Arial" w:ascii="Arial" w:hAnsi="Arial"/>
          <w:sz w:val="22"/>
          <w:szCs w:val="22"/>
        </w:rPr>
        <w:t>§ 3</w:t>
      </w:r>
    </w:p>
    <w:p>
      <w:pPr>
        <w:pStyle w:val="Standard"/>
        <w:tabs>
          <w:tab w:val="clear" w:pos="720"/>
          <w:tab w:val="left" w:pos="2700" w:leader="none"/>
        </w:tabs>
        <w:spacing w:lineRule="auto" w:line="360"/>
        <w:jc w:val="both"/>
        <w:rPr/>
      </w:pPr>
      <w:r>
        <w:rPr>
          <w:rFonts w:cs="Arial" w:ascii="Arial" w:hAnsi="Arial"/>
          <w:sz w:val="22"/>
          <w:szCs w:val="22"/>
        </w:rPr>
        <w:t>Termin realizacji całości przedmiotu umowy ustala się do dnia 31 grudnia 2020 roku, z tym zastrzeżeniem, że:</w:t>
      </w:r>
    </w:p>
    <w:p>
      <w:pPr>
        <w:pStyle w:val="Standard"/>
        <w:tabs>
          <w:tab w:val="clear" w:pos="720"/>
          <w:tab w:val="left" w:pos="2700" w:leader="none"/>
        </w:tabs>
        <w:spacing w:lineRule="auto" w:line="360"/>
        <w:jc w:val="both"/>
        <w:rPr/>
      </w:pPr>
      <w:r>
        <w:rPr>
          <w:rFonts w:cs="Arial" w:ascii="Arial" w:hAnsi="Arial"/>
          <w:sz w:val="22"/>
          <w:szCs w:val="22"/>
        </w:rPr>
        <w:t>1) etap I wykonany zostanie w terminie do 60 dni od dnia podpisania umowy tj. do dnia …….</w:t>
      </w:r>
    </w:p>
    <w:p>
      <w:pPr>
        <w:pStyle w:val="Standard"/>
        <w:tabs>
          <w:tab w:val="clear" w:pos="720"/>
          <w:tab w:val="left" w:pos="2700" w:leader="none"/>
        </w:tabs>
        <w:spacing w:lineRule="auto" w:line="360"/>
        <w:jc w:val="both"/>
        <w:rPr/>
      </w:pPr>
      <w:r>
        <w:rPr>
          <w:rFonts w:cs="Arial" w:ascii="Arial" w:hAnsi="Arial"/>
          <w:sz w:val="22"/>
          <w:szCs w:val="22"/>
        </w:rPr>
        <w:t>2) etap II wykonany zostanie w terminie do 40 dni od dnia przekazania Wykonawcy pisemnej informacji o skorzystaniu z prawa opcji.</w:t>
      </w:r>
    </w:p>
    <w:p>
      <w:pPr>
        <w:pStyle w:val="Standard"/>
        <w:tabs>
          <w:tab w:val="clear" w:pos="720"/>
          <w:tab w:val="left" w:pos="2700" w:leader="none"/>
        </w:tabs>
        <w:spacing w:lineRule="auto" w:line="360"/>
        <w:jc w:val="center"/>
        <w:rPr>
          <w:rFonts w:ascii="Arial" w:hAnsi="Arial" w:cs="Arial"/>
          <w:sz w:val="22"/>
          <w:szCs w:val="22"/>
        </w:rPr>
      </w:pPr>
      <w:r>
        <w:rPr>
          <w:rFonts w:cs="Arial" w:ascii="Arial" w:hAnsi="Arial"/>
          <w:sz w:val="22"/>
          <w:szCs w:val="22"/>
        </w:rPr>
        <w:t>§ 4</w:t>
      </w:r>
    </w:p>
    <w:p>
      <w:pPr>
        <w:pStyle w:val="Textbodyindent"/>
        <w:tabs>
          <w:tab w:val="clear" w:pos="720"/>
          <w:tab w:val="left" w:pos="2700" w:leader="none"/>
        </w:tabs>
        <w:spacing w:lineRule="auto" w:line="360"/>
        <w:ind w:left="0" w:hanging="0"/>
        <w:rPr/>
      </w:pPr>
      <w:r>
        <w:rPr>
          <w:rFonts w:cs="Arial" w:ascii="Arial" w:hAnsi="Arial"/>
          <w:sz w:val="22"/>
          <w:szCs w:val="22"/>
        </w:rPr>
        <w:t>1. Przedmiot zamówienia, o którym mowa w § 1 umowy, należy wykonać zgodnie z dokumentacją wymienioną w § 1 ust. 4 umowy z tym zastrzeżeniem, że Zamawiający dokonuje w stosunku do dokumentacji projektowej zmiany kolorów, jakie należy użyć dla balustrad (nowy kolor: RAL 5002) i pochwytów (nowy kolor: RAL 9003).</w:t>
      </w:r>
    </w:p>
    <w:p>
      <w:pPr>
        <w:pStyle w:val="Textbodyindent"/>
        <w:tabs>
          <w:tab w:val="clear" w:pos="720"/>
          <w:tab w:val="left" w:pos="2700" w:leader="none"/>
        </w:tabs>
        <w:spacing w:lineRule="auto" w:line="360"/>
        <w:ind w:left="0" w:hanging="0"/>
        <w:rPr/>
      </w:pPr>
      <w:r>
        <w:rPr>
          <w:rFonts w:cs="Arial" w:ascii="Arial" w:hAnsi="Arial"/>
          <w:sz w:val="22"/>
          <w:szCs w:val="22"/>
        </w:rPr>
        <w:t>2. Wykonawca uznaje, że dokumenty, o których mowa w ust. 1, są wystarczające i stanowią podstawę do kompletnego zrealizowania przedmiotu umowy.</w:t>
      </w:r>
    </w:p>
    <w:p>
      <w:pPr>
        <w:pStyle w:val="Textbodyindent"/>
        <w:tabs>
          <w:tab w:val="clear" w:pos="720"/>
          <w:tab w:val="left" w:pos="2700" w:leader="none"/>
        </w:tabs>
        <w:spacing w:lineRule="auto" w:line="360"/>
        <w:ind w:left="0" w:hanging="0"/>
        <w:rPr>
          <w:rFonts w:ascii="Arial" w:hAnsi="Arial" w:cs="Arial"/>
          <w:sz w:val="22"/>
          <w:szCs w:val="22"/>
        </w:rPr>
      </w:pPr>
      <w:r>
        <w:rPr>
          <w:rFonts w:cs="Arial" w:ascii="Arial" w:hAnsi="Arial"/>
          <w:sz w:val="22"/>
          <w:szCs w:val="22"/>
        </w:rPr>
        <w:t>3. Wykonawca oświadcza, że posiada potencjał techniczny i osobowy zapewniający prawidłową i terminową realizację przedmiotu umowy.</w:t>
      </w:r>
    </w:p>
    <w:p>
      <w:pPr>
        <w:pStyle w:val="Textbodyindent"/>
        <w:tabs>
          <w:tab w:val="clear" w:pos="720"/>
          <w:tab w:val="left" w:pos="2700" w:leader="none"/>
        </w:tabs>
        <w:spacing w:lineRule="auto" w:line="360"/>
        <w:ind w:left="0" w:hanging="0"/>
        <w:rPr/>
      </w:pPr>
      <w:r>
        <w:rPr>
          <w:rFonts w:cs="Arial" w:ascii="Arial" w:hAnsi="Arial"/>
          <w:color w:val="000000"/>
          <w:sz w:val="22"/>
          <w:szCs w:val="22"/>
        </w:rPr>
        <w:t>4. Wykonawca zobowiązany jest wykonać prace w sposób niezagrażający bezpieczeństwu ludzi i mienia</w:t>
      </w:r>
      <w:r>
        <w:rPr>
          <w:rFonts w:eastAsia="TimesNewRomanPSMT" w:cs="Arial" w:ascii="Arial" w:hAnsi="Arial"/>
          <w:color w:val="000000"/>
          <w:sz w:val="22"/>
          <w:szCs w:val="22"/>
        </w:rPr>
        <w:t xml:space="preserve"> i</w:t>
      </w:r>
      <w:r>
        <w:rPr>
          <w:rFonts w:eastAsia="TimesNewRomanPSMT" w:cs="Arial" w:ascii="Arial" w:hAnsi="Arial"/>
          <w:sz w:val="22"/>
          <w:szCs w:val="22"/>
        </w:rPr>
        <w:t xml:space="preserve"> przestrzegać przepisy BHP</w:t>
      </w:r>
      <w:r>
        <w:rPr>
          <w:rFonts w:cs="Arial" w:ascii="Arial" w:hAnsi="Arial"/>
          <w:sz w:val="22"/>
          <w:szCs w:val="22"/>
        </w:rPr>
        <w:t>, zgodnie z załącznikiem nr 1 do umowy.</w:t>
      </w:r>
    </w:p>
    <w:p>
      <w:pPr>
        <w:pStyle w:val="Textbodyindent"/>
        <w:tabs>
          <w:tab w:val="clear" w:pos="720"/>
          <w:tab w:val="left" w:pos="2700" w:leader="none"/>
        </w:tabs>
        <w:spacing w:lineRule="auto" w:line="360"/>
        <w:ind w:left="0" w:hanging="0"/>
        <w:rPr>
          <w:rFonts w:ascii="Arial" w:hAnsi="Arial" w:cs="Arial"/>
          <w:sz w:val="22"/>
          <w:szCs w:val="22"/>
        </w:rPr>
      </w:pPr>
      <w:r>
        <w:rPr>
          <w:rFonts w:cs="Arial" w:ascii="Arial" w:hAnsi="Arial"/>
          <w:sz w:val="22"/>
          <w:szCs w:val="22"/>
        </w:rPr>
        <w:t>5. Zamawiający jest uprawniony do badania, czy użyte przez Wykonawcę materiały i urządzenia są zgodne z obowiązującymi przepisami prawa.</w:t>
      </w:r>
    </w:p>
    <w:p>
      <w:pPr>
        <w:pStyle w:val="Textbodyindent"/>
        <w:tabs>
          <w:tab w:val="clear" w:pos="720"/>
          <w:tab w:val="left" w:pos="2700" w:leader="none"/>
        </w:tabs>
        <w:spacing w:lineRule="auto" w:line="360"/>
        <w:ind w:left="0" w:hanging="0"/>
        <w:rPr>
          <w:rFonts w:ascii="Arial" w:hAnsi="Arial" w:cs="Arial"/>
          <w:sz w:val="22"/>
          <w:szCs w:val="22"/>
        </w:rPr>
      </w:pPr>
      <w:r>
        <w:rPr>
          <w:rFonts w:cs="Arial" w:ascii="Arial" w:hAnsi="Arial"/>
          <w:sz w:val="22"/>
          <w:szCs w:val="22"/>
        </w:rPr>
        <w:t>6. Wykonawca zobowiązany jest okazać Zamawiającemu certyfikaty lub inne dokumenty w języku polskim, potwierdzające zgodność użytych materiałów i urządzeń z obowiązującymi normami, innymi przepisami prawa oraz SIWZ.</w:t>
      </w:r>
    </w:p>
    <w:p>
      <w:pPr>
        <w:pStyle w:val="Standard"/>
        <w:widowControl/>
        <w:tabs>
          <w:tab w:val="clear" w:pos="720"/>
          <w:tab w:val="left" w:pos="3420" w:leader="none"/>
        </w:tabs>
        <w:suppressAutoHyphens w:val="true"/>
        <w:bidi w:val="0"/>
        <w:spacing w:lineRule="auto" w:line="360" w:before="0" w:after="0"/>
        <w:ind w:left="0" w:right="0" w:hanging="0"/>
        <w:jc w:val="center"/>
        <w:textAlignment w:val="baseline"/>
        <w:rPr/>
      </w:pPr>
      <w:r>
        <w:rPr>
          <w:rFonts w:cs="Arial" w:ascii="Arial" w:hAnsi="Arial"/>
          <w:sz w:val="22"/>
          <w:szCs w:val="22"/>
        </w:rPr>
        <w:t>§ 5</w:t>
      </w:r>
    </w:p>
    <w:p>
      <w:pPr>
        <w:pStyle w:val="Textbodyindent"/>
        <w:tabs>
          <w:tab w:val="clear" w:pos="720"/>
          <w:tab w:val="left" w:pos="2700" w:leader="none"/>
        </w:tabs>
        <w:spacing w:lineRule="auto" w:line="360"/>
        <w:ind w:left="0" w:hanging="0"/>
        <w:rPr>
          <w:rFonts w:ascii="Arial" w:hAnsi="Arial" w:cs="Arial"/>
          <w:sz w:val="22"/>
          <w:szCs w:val="22"/>
        </w:rPr>
      </w:pPr>
      <w:r>
        <w:rPr>
          <w:rFonts w:cs="Arial" w:ascii="Arial" w:hAnsi="Arial"/>
          <w:sz w:val="22"/>
          <w:szCs w:val="22"/>
        </w:rPr>
        <w:t>1. Wykonawca ponosi pełną odpowiedzialność za spowodowane szkody i następstwa nieszczęśliwych wypadków powstałych w związku z realizacją przedmiotu umowy oraz za wszelkie szkody wyrządzone przez którekolwiek z osób, za pomocą których wykonuje przedmiot umowy, także wobec osób trzecich.</w:t>
      </w:r>
    </w:p>
    <w:p>
      <w:pPr>
        <w:pStyle w:val="Textbodyindent"/>
        <w:tabs>
          <w:tab w:val="clear" w:pos="720"/>
          <w:tab w:val="left" w:pos="2700" w:leader="none"/>
        </w:tabs>
        <w:spacing w:lineRule="auto" w:line="360"/>
        <w:ind w:left="0" w:hanging="0"/>
        <w:rPr/>
      </w:pPr>
      <w:r>
        <w:rPr>
          <w:rFonts w:cs="Arial" w:ascii="Arial" w:hAnsi="Arial"/>
          <w:sz w:val="22"/>
          <w:szCs w:val="22"/>
        </w:rPr>
        <w:t>2. Wykonawca oświadcza, że posiada ubezpieczenie od odpowiedzialności cywilnej w zakresie prowadzonej działalności, związanej z przedmiotem umowy, z sumą gwarancyjną nie niższą niż 200.000,00 złotych, które jest ważne do ………………………….</w:t>
      </w:r>
    </w:p>
    <w:p>
      <w:pPr>
        <w:pStyle w:val="Textbodyindent"/>
        <w:tabs>
          <w:tab w:val="clear" w:pos="720"/>
          <w:tab w:val="left" w:pos="2700" w:leader="none"/>
        </w:tabs>
        <w:spacing w:lineRule="auto" w:line="360"/>
        <w:ind w:left="0" w:hanging="0"/>
        <w:rPr/>
      </w:pPr>
      <w:r>
        <w:rPr>
          <w:rFonts w:cs="Arial" w:ascii="Arial" w:hAnsi="Arial"/>
          <w:sz w:val="22"/>
          <w:szCs w:val="22"/>
          <w:shd w:fill="FFFFFF" w:val="clear"/>
        </w:rPr>
        <w:t>3. Jeśli Wykonawca posiada ubezpieczenie, o którym mowa w ust. 2, na okres krótszy, niż okres obowiązywania niniejszej umowy, Wykonawca oświadcza, iż przed upływem terminu, o którym mowa w ust. 2 zawrze nową umowę ubezpieczenia od odpowiedzialności cywilnej w zakresie prowadzonej działalności na kwotę co najmniej 200.000,00 zł z terminem obowiązywania nie krótszym niż termin wykonania przedmiotu umowy.</w:t>
      </w:r>
    </w:p>
    <w:p>
      <w:pPr>
        <w:pStyle w:val="Standard"/>
        <w:widowControl/>
        <w:tabs>
          <w:tab w:val="clear" w:pos="720"/>
          <w:tab w:val="left" w:pos="0" w:leader="none"/>
        </w:tabs>
        <w:suppressAutoHyphens w:val="true"/>
        <w:bidi w:val="0"/>
        <w:spacing w:lineRule="auto" w:line="360" w:before="0" w:after="0"/>
        <w:ind w:left="0" w:right="0" w:hanging="0"/>
        <w:jc w:val="center"/>
        <w:textAlignment w:val="baseline"/>
        <w:rPr/>
      </w:pPr>
      <w:r>
        <w:rPr>
          <w:rFonts w:cs="Arial" w:ascii="Arial" w:hAnsi="Arial"/>
          <w:sz w:val="22"/>
          <w:szCs w:val="22"/>
          <w:shd w:fill="FFFFFF" w:val="clear"/>
        </w:rPr>
        <w:t>§ 6</w:t>
      </w:r>
    </w:p>
    <w:p>
      <w:pPr>
        <w:pStyle w:val="Textbodyindent"/>
        <w:tabs>
          <w:tab w:val="clear" w:pos="720"/>
          <w:tab w:val="left" w:pos="2700" w:leader="none"/>
        </w:tabs>
        <w:spacing w:lineRule="auto" w:line="360"/>
        <w:ind w:left="0" w:hanging="0"/>
        <w:rPr/>
      </w:pPr>
      <w:r>
        <w:rPr>
          <w:rFonts w:cs="Arial" w:ascii="Arial" w:hAnsi="Arial"/>
          <w:sz w:val="22"/>
          <w:szCs w:val="22"/>
          <w:shd w:fill="FFFFFF" w:val="clear"/>
        </w:rPr>
        <w:t xml:space="preserve">1. Stosownie do art. 29 ust. 3a ustawy Prawo zamówień publicznych Zamawiający wymaga zatrudnienia przez Wykonawcę lub podwykonawców na podstawie umowy o pracę (w rozumieniu przepisów ustawy z dnia 26 czerwca 1974 r. Kodeks pracy - Dz. </w:t>
      </w:r>
      <w:bookmarkStart w:id="0" w:name="move44049306"/>
      <w:r>
        <w:rPr>
          <w:rFonts w:cs="Arial" w:ascii="Arial" w:hAnsi="Arial"/>
          <w:sz w:val="22"/>
          <w:szCs w:val="22"/>
          <w:shd w:fill="FFFFFF" w:val="clear"/>
        </w:rPr>
        <w:t>U. z 2019 r., poz. 1040 ze zm</w:t>
      </w:r>
      <w:bookmarkEnd w:id="0"/>
      <w:r>
        <w:rPr>
          <w:rFonts w:cs="Arial" w:ascii="Arial" w:hAnsi="Arial"/>
          <w:sz w:val="22"/>
          <w:szCs w:val="22"/>
          <w:shd w:fill="FFFFFF" w:val="clear"/>
        </w:rPr>
        <w:t>.) osób wykonujących roboty objęte dokumentacją projektową, opisem oraz specyfikacją techniczną wykonania i odbioru robót, z wyłączeniem osób wykonujących czynności kierownika budowy lub kierownika robót.</w:t>
      </w:r>
    </w:p>
    <w:p>
      <w:pPr>
        <w:pStyle w:val="Textbodyindent"/>
        <w:tabs>
          <w:tab w:val="clear" w:pos="720"/>
          <w:tab w:val="left" w:pos="2700" w:leader="none"/>
        </w:tabs>
        <w:spacing w:lineRule="auto" w:line="360"/>
        <w:ind w:left="0" w:hanging="0"/>
        <w:rPr/>
      </w:pPr>
      <w:r>
        <w:rPr>
          <w:rFonts w:cs="Arial" w:ascii="Arial" w:hAnsi="Arial"/>
          <w:sz w:val="22"/>
          <w:szCs w:val="22"/>
        </w:rPr>
        <w:t>2. Każdorazowo na żądanie Zamawiającego, w terminie przez niego wskazanym nie krótszym niż 7 dni kalendarzowych, Wykonawca zobowiązuje się przedłożyć do wglądu potwierdzone za zgodność z oryginałem, kopie umów o pracę zawartych przez Wykonawcę lub podwykonawców z pracownikami wykonującymi czynności wskazane w ust. 1.</w:t>
      </w:r>
    </w:p>
    <w:p>
      <w:pPr>
        <w:pStyle w:val="Textbodyindent"/>
        <w:tabs>
          <w:tab w:val="clear" w:pos="720"/>
          <w:tab w:val="left" w:pos="2700" w:leader="none"/>
        </w:tabs>
        <w:spacing w:lineRule="auto" w:line="360"/>
        <w:ind w:left="0" w:hanging="0"/>
        <w:rPr/>
      </w:pPr>
      <w:r>
        <w:rPr>
          <w:rFonts w:cs="Arial" w:ascii="Arial" w:hAnsi="Arial"/>
          <w:sz w:val="22"/>
          <w:szCs w:val="22"/>
        </w:rPr>
        <w:t xml:space="preserve">3. </w:t>
      </w:r>
      <w:r>
        <w:rPr>
          <w:rFonts w:cs="Arial" w:ascii="Arial" w:hAnsi="Arial"/>
          <w:color w:val="000000"/>
          <w:sz w:val="22"/>
          <w:szCs w:val="22"/>
        </w:rPr>
        <w:t>Kopie</w:t>
      </w:r>
      <w:r>
        <w:rPr>
          <w:rFonts w:cs="Arial" w:ascii="Arial" w:hAnsi="Arial"/>
          <w:sz w:val="22"/>
          <w:szCs w:val="22"/>
        </w:rPr>
        <w:t xml:space="preserve"> umów powinny zostać zanonimizowane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oraz ustawy o ochronie danych osobowych, tj. w szczególności bez adresów, numerów PESEL pracowników. Informacje takie jak: imię i nazwisko, data zawarcia umowy, stanowisko, rodzaj umowy o pracę i wymiar etatu powinny być możliwe do zidentyfikowania.</w:t>
      </w:r>
    </w:p>
    <w:p>
      <w:pPr>
        <w:pStyle w:val="Textbodyindent"/>
        <w:tabs>
          <w:tab w:val="clear" w:pos="720"/>
          <w:tab w:val="left" w:pos="2700" w:leader="none"/>
        </w:tabs>
        <w:spacing w:lineRule="auto" w:line="360"/>
        <w:ind w:left="0" w:hanging="0"/>
        <w:rPr>
          <w:rFonts w:ascii="Arial" w:hAnsi="Arial" w:cs="Arial"/>
          <w:sz w:val="22"/>
          <w:szCs w:val="22"/>
        </w:rPr>
      </w:pPr>
      <w:r>
        <w:rPr>
          <w:rFonts w:cs="Arial" w:ascii="Arial" w:hAnsi="Arial"/>
          <w:sz w:val="22"/>
          <w:szCs w:val="22"/>
        </w:rPr>
        <w:t>4. Zamawiający zastrzega sobie możliwość kontroli zatrudnienia osób, o których mowa w ust. 1, przez cały okres realizacji przedmiotu umowy, w szczególności poprzez wezwanie Wykonawcy do okazania dokumentów potwierdzających bieżące opłacanie składek i należnych podatków z tytułu zatrudnienia wyżej wymienionych osób. Kontrola może być przeprowadzona bez wcześniejszego uprzedzenia Wykonawcy.</w:t>
      </w:r>
    </w:p>
    <w:p>
      <w:pPr>
        <w:pStyle w:val="Textbodyindent"/>
        <w:tabs>
          <w:tab w:val="clear" w:pos="720"/>
          <w:tab w:val="left" w:pos="2700" w:leader="none"/>
        </w:tabs>
        <w:spacing w:lineRule="auto" w:line="360"/>
        <w:ind w:left="0" w:hanging="0"/>
        <w:rPr>
          <w:rFonts w:ascii="Arial" w:hAnsi="Arial" w:cs="Arial"/>
          <w:sz w:val="22"/>
          <w:szCs w:val="22"/>
        </w:rPr>
      </w:pPr>
      <w:r>
        <w:rPr>
          <w:rFonts w:cs="Arial" w:ascii="Arial" w:hAnsi="Arial"/>
          <w:sz w:val="22"/>
          <w:szCs w:val="22"/>
        </w:rPr>
        <w:t>5. Nieprzedłożenie przez Wykonawcę kopii umów o pracę zawartych przez Wykonawcę lub podwykonawców z pracownikami wykonującymi czynności, o których mowa w ust. 1, w terminie wskazanym przez Zamawiającego zgodnie z ust. 2 w sposób określony w ust. 3 będzie traktowane jako niewypełnienie obowiązku zatrudnienia pracowników na umowę o pracę oraz skutkować będzie naliczaniem kar umownych określonych w § 17 ust. 6 niniejszej umowy, a także zawiadomieniem Państwowej Inspekcji Pracy o podejrzeniu zastąpienia umowy o pracę z osobami wykonującymi pracę na warunkach określonych w art. 22 § 1 Kodeksu Pracy, umową cywilnoprawną.</w:t>
      </w:r>
    </w:p>
    <w:p>
      <w:pPr>
        <w:pStyle w:val="Textbodyindent"/>
        <w:tabs>
          <w:tab w:val="clear" w:pos="720"/>
          <w:tab w:val="left" w:pos="2967" w:leader="none"/>
        </w:tabs>
        <w:spacing w:lineRule="auto" w:line="360"/>
        <w:ind w:left="0" w:hanging="0"/>
        <w:jc w:val="center"/>
        <w:rPr>
          <w:rFonts w:ascii="Arial" w:hAnsi="Arial" w:cs="Arial"/>
          <w:sz w:val="22"/>
          <w:szCs w:val="22"/>
        </w:rPr>
      </w:pPr>
      <w:r>
        <w:rPr>
          <w:rFonts w:cs="Arial" w:ascii="Arial" w:hAnsi="Arial"/>
          <w:sz w:val="22"/>
          <w:szCs w:val="22"/>
        </w:rPr>
        <w:t>§ 7</w:t>
      </w:r>
    </w:p>
    <w:p>
      <w:pPr>
        <w:pStyle w:val="Standard"/>
        <w:spacing w:lineRule="auto" w:line="360"/>
        <w:jc w:val="both"/>
        <w:rPr>
          <w:rFonts w:ascii="Arial" w:hAnsi="Arial" w:eastAsia="NSimSun" w:cs="Arial"/>
          <w:color w:val="000000"/>
          <w:sz w:val="22"/>
          <w:szCs w:val="22"/>
          <w:lang w:val="pt-PT" w:bidi="hi-IN"/>
        </w:rPr>
      </w:pPr>
      <w:r>
        <w:rPr>
          <w:rFonts w:eastAsia="NSimSun" w:cs="Arial" w:ascii="Arial" w:hAnsi="Arial"/>
          <w:color w:val="000000"/>
          <w:sz w:val="22"/>
          <w:szCs w:val="22"/>
          <w:lang w:val="pt-PT" w:bidi="hi-IN"/>
        </w:rPr>
        <w:t>1. Wykonawca ponosi pełną odpowiedzialność za odpady powstałe w związku z realizacją przedmiotu umowy oraz za ich właściwe zagospodarowanie, zgodnie z aktualnie obowiązującymi w tym zakresie przepisami prawa.</w:t>
      </w:r>
    </w:p>
    <w:p>
      <w:pPr>
        <w:pStyle w:val="Standard"/>
        <w:spacing w:lineRule="auto" w:line="360"/>
        <w:jc w:val="both"/>
        <w:rPr/>
      </w:pPr>
      <w:r>
        <w:rPr>
          <w:rFonts w:eastAsia="NSimSun" w:cs="Arial" w:ascii="Arial" w:hAnsi="Arial"/>
          <w:color w:val="000000"/>
          <w:sz w:val="22"/>
          <w:szCs w:val="22"/>
          <w:lang w:val="pt-PT" w:bidi="hi-IN"/>
        </w:rPr>
        <w:t>2. Wykonawca</w:t>
      </w:r>
      <w:r>
        <w:rPr>
          <w:rFonts w:cs="Arial" w:ascii="Arial" w:hAnsi="Arial"/>
          <w:color w:val="000000"/>
          <w:sz w:val="22"/>
          <w:szCs w:val="22"/>
          <w:lang w:eastAsia="pl-PL" w:bidi="hi-IN"/>
        </w:rPr>
        <w:t xml:space="preserve"> oświadcza, że na każde żądanie Zamawiającego udostępni informacje o ilości, rodzaju oraz miejscu przyjęcia powstałych odpadów, o których mowa w ust. 1, w postaci prawidłowo wypełnionych kart przekazania odpadów (KPO).</w:t>
      </w:r>
    </w:p>
    <w:p>
      <w:pPr>
        <w:pStyle w:val="Textbodyindent"/>
        <w:tabs>
          <w:tab w:val="clear" w:pos="720"/>
          <w:tab w:val="left" w:pos="2967" w:leader="none"/>
        </w:tabs>
        <w:spacing w:lineRule="auto" w:line="360"/>
        <w:ind w:left="0" w:hanging="0"/>
        <w:jc w:val="center"/>
        <w:rPr>
          <w:rFonts w:ascii="Arial" w:hAnsi="Arial" w:cs="Arial"/>
          <w:sz w:val="22"/>
          <w:szCs w:val="22"/>
        </w:rPr>
      </w:pPr>
      <w:r>
        <w:rPr>
          <w:rFonts w:cs="Arial" w:ascii="Arial" w:hAnsi="Arial"/>
          <w:sz w:val="22"/>
          <w:szCs w:val="22"/>
        </w:rPr>
        <w:t>§ 8</w:t>
      </w:r>
    </w:p>
    <w:p>
      <w:pPr>
        <w:pStyle w:val="Textbodyindent"/>
        <w:tabs>
          <w:tab w:val="clear" w:pos="720"/>
          <w:tab w:val="left" w:pos="2967" w:leader="none"/>
        </w:tabs>
        <w:spacing w:lineRule="auto" w:line="360"/>
        <w:ind w:left="0" w:hanging="0"/>
        <w:rPr>
          <w:rFonts w:ascii="Arial" w:hAnsi="Arial" w:cs="Arial"/>
          <w:sz w:val="22"/>
          <w:szCs w:val="22"/>
        </w:rPr>
      </w:pPr>
      <w:r>
        <w:rPr>
          <w:rFonts w:cs="Arial" w:ascii="Arial" w:hAnsi="Arial"/>
          <w:sz w:val="22"/>
          <w:szCs w:val="22"/>
        </w:rPr>
        <w:t>1. Dla prawidłowej realizacji przedmiotu zamówienia Zamawiający zapewnia nadzór inwestorski.</w:t>
      </w:r>
    </w:p>
    <w:p>
      <w:pPr>
        <w:pStyle w:val="Textbodyindent"/>
        <w:tabs>
          <w:tab w:val="clear" w:pos="720"/>
          <w:tab w:val="left" w:pos="2967" w:leader="none"/>
        </w:tabs>
        <w:spacing w:lineRule="auto" w:line="360"/>
        <w:ind w:left="0" w:hanging="0"/>
        <w:rPr>
          <w:rFonts w:ascii="Arial" w:hAnsi="Arial" w:cs="Arial"/>
          <w:sz w:val="22"/>
          <w:szCs w:val="22"/>
        </w:rPr>
      </w:pPr>
      <w:r>
        <w:rPr>
          <w:rFonts w:cs="Arial" w:ascii="Arial" w:hAnsi="Arial"/>
          <w:sz w:val="22"/>
          <w:szCs w:val="22"/>
        </w:rPr>
        <w:t>2. Zamawiający przekaże Wykonawcy plac budowy w terminie do 7 dni od daty zawarcia umowy.</w:t>
      </w:r>
    </w:p>
    <w:p>
      <w:pPr>
        <w:pStyle w:val="Textbodyindent"/>
        <w:widowControl/>
        <w:tabs>
          <w:tab w:val="clear" w:pos="720"/>
          <w:tab w:val="left" w:pos="3687" w:leader="none"/>
        </w:tabs>
        <w:suppressAutoHyphens w:val="true"/>
        <w:bidi w:val="0"/>
        <w:spacing w:lineRule="auto" w:line="360" w:before="0" w:after="0"/>
        <w:ind w:left="0" w:right="0" w:hanging="0"/>
        <w:jc w:val="center"/>
        <w:textAlignment w:val="baseline"/>
        <w:rPr/>
      </w:pPr>
      <w:r>
        <w:rPr>
          <w:rFonts w:cs="Arial" w:ascii="Arial" w:hAnsi="Arial"/>
          <w:sz w:val="22"/>
          <w:szCs w:val="22"/>
        </w:rPr>
        <w:t>§ 9</w:t>
      </w:r>
    </w:p>
    <w:p>
      <w:pPr>
        <w:pStyle w:val="Textbodyindent"/>
        <w:tabs>
          <w:tab w:val="clear" w:pos="720"/>
          <w:tab w:val="left" w:pos="2967" w:leader="none"/>
        </w:tabs>
        <w:spacing w:lineRule="auto" w:line="360"/>
        <w:ind w:left="0" w:hanging="0"/>
        <w:jc w:val="left"/>
        <w:rPr>
          <w:rFonts w:ascii="Arial" w:hAnsi="Arial" w:cs="Arial"/>
          <w:sz w:val="22"/>
          <w:szCs w:val="22"/>
        </w:rPr>
      </w:pPr>
      <w:r>
        <w:rPr>
          <w:rFonts w:cs="Arial" w:ascii="Arial" w:hAnsi="Arial"/>
          <w:sz w:val="22"/>
          <w:szCs w:val="22"/>
        </w:rPr>
        <w:t>1. Dla każdego z etapów robót odrębnie ustala się następujące rodzaje odbioru robót:</w:t>
      </w:r>
    </w:p>
    <w:p>
      <w:pPr>
        <w:pStyle w:val="Textbodyindent"/>
        <w:tabs>
          <w:tab w:val="clear" w:pos="720"/>
          <w:tab w:val="left" w:pos="2967" w:leader="none"/>
        </w:tabs>
        <w:spacing w:lineRule="auto" w:line="360"/>
        <w:ind w:left="0" w:hanging="0"/>
        <w:jc w:val="left"/>
        <w:rPr>
          <w:rFonts w:ascii="Arial" w:hAnsi="Arial" w:cs="Arial"/>
          <w:sz w:val="22"/>
          <w:szCs w:val="22"/>
        </w:rPr>
      </w:pPr>
      <w:r>
        <w:rPr>
          <w:rFonts w:cs="Arial" w:ascii="Arial" w:hAnsi="Arial"/>
          <w:sz w:val="22"/>
          <w:szCs w:val="22"/>
        </w:rPr>
        <w:t>1) odbiór robót zanikających i ulegających zakryciu</w:t>
      </w:r>
      <w:ins w:id="0" w:author="Maciej Napierała" w:date="2020-06-26T07:34:00Z">
        <w:r>
          <w:rPr>
            <w:rFonts w:cs="Arial" w:ascii="Arial" w:hAnsi="Arial"/>
            <w:sz w:val="22"/>
            <w:szCs w:val="22"/>
          </w:rPr>
          <w:t>,</w:t>
        </w:r>
      </w:ins>
    </w:p>
    <w:p>
      <w:pPr>
        <w:pStyle w:val="Textbodyindent"/>
        <w:tabs>
          <w:tab w:val="clear" w:pos="720"/>
          <w:tab w:val="left" w:pos="2967" w:leader="none"/>
        </w:tabs>
        <w:spacing w:lineRule="auto" w:line="360"/>
        <w:ind w:left="0" w:hanging="0"/>
        <w:jc w:val="left"/>
        <w:rPr>
          <w:rFonts w:ascii="Arial" w:hAnsi="Arial" w:cs="Arial"/>
          <w:sz w:val="22"/>
          <w:szCs w:val="22"/>
        </w:rPr>
      </w:pPr>
      <w:r>
        <w:rPr>
          <w:rFonts w:cs="Arial" w:ascii="Arial" w:hAnsi="Arial"/>
          <w:sz w:val="22"/>
          <w:szCs w:val="22"/>
        </w:rPr>
        <w:t>2) odbiór końcowy,</w:t>
      </w:r>
    </w:p>
    <w:p>
      <w:pPr>
        <w:pStyle w:val="Textbodyindent"/>
        <w:tabs>
          <w:tab w:val="clear" w:pos="720"/>
          <w:tab w:val="left" w:pos="2967" w:leader="none"/>
        </w:tabs>
        <w:spacing w:lineRule="auto" w:line="360"/>
        <w:ind w:left="0" w:hanging="0"/>
        <w:jc w:val="left"/>
        <w:rPr>
          <w:rFonts w:ascii="Arial" w:hAnsi="Arial" w:cs="Arial"/>
          <w:sz w:val="22"/>
          <w:szCs w:val="22"/>
        </w:rPr>
      </w:pPr>
      <w:r>
        <w:rPr>
          <w:rFonts w:cs="Arial" w:ascii="Arial" w:hAnsi="Arial"/>
          <w:sz w:val="22"/>
          <w:szCs w:val="22"/>
        </w:rPr>
        <w:t>3) odbiór ostateczny.</w:t>
      </w:r>
    </w:p>
    <w:p>
      <w:pPr>
        <w:pStyle w:val="Textbodyindent"/>
        <w:tabs>
          <w:tab w:val="clear" w:pos="720"/>
          <w:tab w:val="left" w:pos="2967" w:leader="none"/>
        </w:tabs>
        <w:spacing w:lineRule="auto" w:line="360"/>
        <w:ind w:left="0" w:hanging="0"/>
        <w:rPr>
          <w:rFonts w:ascii="Arial" w:hAnsi="Arial" w:cs="Arial"/>
          <w:sz w:val="22"/>
          <w:szCs w:val="22"/>
        </w:rPr>
      </w:pPr>
      <w:r>
        <w:rPr>
          <w:rFonts w:cs="Arial" w:ascii="Arial" w:hAnsi="Arial"/>
          <w:sz w:val="22"/>
          <w:szCs w:val="22"/>
        </w:rPr>
        <w:t>2. Odbioru, o którym mowa w ust. 1 pkt. 1 dokonuje Inspektor Nadzoru Inwestorskiego w terminie 3 dni od daty zgłoszenia przez Wykonawcę gotowości do odbioru w Dzienniku Budowy i jednoczesnego powiadomienia Inspektora Nadzoru Inwestorskiego o gotowości do obioru. Jeżeli Wykonawca nie dochowa przewidzianego terminu, zobowiązany jest odkryć roboty, a następnie przywrócić je do stanu poprzedniego na własny koszt i ryzyko.</w:t>
      </w:r>
    </w:p>
    <w:p>
      <w:pPr>
        <w:pStyle w:val="Textbodyindent"/>
        <w:tabs>
          <w:tab w:val="clear" w:pos="720"/>
          <w:tab w:val="left" w:pos="2967" w:leader="none"/>
        </w:tabs>
        <w:spacing w:lineRule="auto" w:line="360"/>
        <w:ind w:left="0" w:hanging="0"/>
        <w:rPr>
          <w:rFonts w:ascii="Arial" w:hAnsi="Arial" w:cs="Arial"/>
          <w:sz w:val="22"/>
          <w:szCs w:val="22"/>
        </w:rPr>
      </w:pPr>
      <w:r>
        <w:rPr>
          <w:rFonts w:cs="Arial" w:ascii="Arial" w:hAnsi="Arial"/>
          <w:sz w:val="22"/>
          <w:szCs w:val="22"/>
        </w:rPr>
        <w:t>3. Odbioru, o którym mowa w ust. 1 pkt 2 dokonuje Inspektor Nadzoru Inwestorskiego przy udziale Zamawiającego, w terminie 10 dni, od dnia zgłoszenia przez Wykonawcę zakończenia prac i gotowości do odbioru,</w:t>
      </w:r>
    </w:p>
    <w:p>
      <w:pPr>
        <w:pStyle w:val="Textbodyindent"/>
        <w:tabs>
          <w:tab w:val="clear" w:pos="720"/>
          <w:tab w:val="left" w:pos="2967" w:leader="none"/>
        </w:tabs>
        <w:spacing w:lineRule="auto" w:line="360"/>
        <w:ind w:left="0" w:hanging="0"/>
        <w:rPr>
          <w:rFonts w:ascii="Arial" w:hAnsi="Arial" w:cs="Arial"/>
          <w:sz w:val="22"/>
          <w:szCs w:val="22"/>
        </w:rPr>
      </w:pPr>
      <w:r>
        <w:rPr>
          <w:rFonts w:cs="Arial" w:ascii="Arial" w:hAnsi="Arial"/>
          <w:sz w:val="22"/>
          <w:szCs w:val="22"/>
        </w:rPr>
        <w:t xml:space="preserve">4. Odbioru, o którym mowa w ust. 1 pkt 3 dokonuje Zamawiający, w terminie 14 dni po upływie okresu gwarancji.  </w:t>
      </w:r>
    </w:p>
    <w:p>
      <w:pPr>
        <w:pStyle w:val="Textbodyindent"/>
        <w:tabs>
          <w:tab w:val="clear" w:pos="720"/>
          <w:tab w:val="left" w:pos="2967" w:leader="none"/>
        </w:tabs>
        <w:spacing w:lineRule="auto" w:line="360"/>
        <w:ind w:left="0" w:hanging="0"/>
        <w:rPr>
          <w:rFonts w:ascii="Arial" w:hAnsi="Arial" w:cs="Arial"/>
          <w:sz w:val="22"/>
          <w:szCs w:val="22"/>
        </w:rPr>
      </w:pPr>
      <w:r>
        <w:rPr>
          <w:rFonts w:cs="Arial" w:ascii="Arial" w:hAnsi="Arial"/>
          <w:sz w:val="22"/>
          <w:szCs w:val="22"/>
        </w:rPr>
        <w:t>5. Z odbiorów, o których mowa w ust. 1, sporządza się pisemne protokoły. Za bezusterkowy protokół odbioru uznaje się każdorazowo protokół podpisany przez przedstawicieli dwóch Stron.</w:t>
      </w:r>
    </w:p>
    <w:p>
      <w:pPr>
        <w:pStyle w:val="Textbodyindent"/>
        <w:widowControl/>
        <w:tabs>
          <w:tab w:val="clear" w:pos="720"/>
          <w:tab w:val="left" w:pos="3687" w:leader="none"/>
        </w:tabs>
        <w:suppressAutoHyphens w:val="true"/>
        <w:bidi w:val="0"/>
        <w:spacing w:lineRule="auto" w:line="360" w:before="0" w:after="0"/>
        <w:ind w:left="0" w:right="0" w:hanging="0"/>
        <w:jc w:val="center"/>
        <w:textAlignment w:val="baseline"/>
        <w:rPr/>
      </w:pPr>
      <w:r>
        <w:rPr>
          <w:rFonts w:cs="Arial" w:ascii="Arial" w:hAnsi="Arial"/>
          <w:sz w:val="22"/>
          <w:szCs w:val="22"/>
        </w:rPr>
        <w:t>§ 10</w:t>
      </w:r>
    </w:p>
    <w:p>
      <w:pPr>
        <w:pStyle w:val="Standard"/>
        <w:tabs>
          <w:tab w:val="clear" w:pos="720"/>
          <w:tab w:val="left" w:pos="400" w:leader="none"/>
        </w:tabs>
        <w:spacing w:lineRule="auto" w:line="360"/>
        <w:jc w:val="both"/>
        <w:rPr>
          <w:rFonts w:ascii="Arial" w:hAnsi="Arial" w:cs="Arial"/>
          <w:sz w:val="22"/>
          <w:szCs w:val="22"/>
        </w:rPr>
      </w:pPr>
      <w:r>
        <w:rPr>
          <w:rFonts w:cs="Arial" w:ascii="Arial" w:hAnsi="Arial"/>
          <w:sz w:val="22"/>
          <w:szCs w:val="22"/>
        </w:rPr>
        <w:t>1. Wykonawca zobowiązany jest do informowania Zamawiającego o konieczności wykonania robót zamiennych lub dodatkowych w terminie 3 dni od daty stwierdzenia konieczności ich wykonania.</w:t>
      </w:r>
    </w:p>
    <w:p>
      <w:pPr>
        <w:pStyle w:val="Standard"/>
        <w:spacing w:lineRule="auto" w:line="360"/>
        <w:jc w:val="both"/>
        <w:rPr>
          <w:rFonts w:ascii="Arial" w:hAnsi="Arial" w:eastAsia="TimesNewRomanPSMT" w:cs="Arial"/>
          <w:sz w:val="22"/>
          <w:szCs w:val="22"/>
        </w:rPr>
      </w:pPr>
      <w:r>
        <w:rPr>
          <w:rFonts w:eastAsia="TimesNewRomanPSMT" w:cs="Arial" w:ascii="Arial" w:hAnsi="Arial"/>
          <w:sz w:val="22"/>
          <w:szCs w:val="22"/>
        </w:rPr>
        <w:t>2. Wykonawca ponosi koszty:</w:t>
      </w:r>
    </w:p>
    <w:p>
      <w:pPr>
        <w:pStyle w:val="Standard"/>
        <w:spacing w:lineRule="auto" w:line="360"/>
        <w:jc w:val="both"/>
        <w:rPr/>
      </w:pPr>
      <w:r>
        <w:rPr>
          <w:rFonts w:eastAsia="TimesNewRomanPSMT" w:cs="Arial" w:ascii="Arial" w:hAnsi="Arial"/>
          <w:sz w:val="22"/>
          <w:szCs w:val="22"/>
        </w:rPr>
        <w:t xml:space="preserve">1) poboru energii elektrycznej i zużytej wody, </w:t>
      </w:r>
      <w:r>
        <w:rPr>
          <w:rFonts w:cs="Arial" w:ascii="Arial" w:hAnsi="Arial"/>
          <w:sz w:val="22"/>
          <w:szCs w:val="22"/>
        </w:rPr>
        <w:t>na warunkach obustronnie uzgodnionych w formie pisemnej,</w:t>
      </w:r>
    </w:p>
    <w:p>
      <w:pPr>
        <w:pStyle w:val="Standard"/>
        <w:spacing w:lineRule="auto" w:line="360"/>
        <w:jc w:val="both"/>
        <w:rPr>
          <w:rFonts w:ascii="Arial" w:hAnsi="Arial" w:eastAsia="TimesNewRomanPSMT" w:cs="Arial"/>
          <w:sz w:val="22"/>
          <w:szCs w:val="22"/>
        </w:rPr>
      </w:pPr>
      <w:r>
        <w:rPr>
          <w:rFonts w:eastAsia="TimesNewRomanPSMT" w:cs="Arial" w:ascii="Arial" w:hAnsi="Arial"/>
          <w:sz w:val="22"/>
          <w:szCs w:val="22"/>
        </w:rPr>
        <w:t>2) zorganizowania pomieszczeń socjalnych i zapewnienia warunków bhp,</w:t>
      </w:r>
    </w:p>
    <w:p>
      <w:pPr>
        <w:pStyle w:val="Standard"/>
        <w:spacing w:lineRule="auto" w:line="360"/>
        <w:jc w:val="both"/>
        <w:rPr/>
      </w:pPr>
      <w:r>
        <w:rPr>
          <w:rFonts w:eastAsia="TimesNewRomanPSMT" w:cs="Arial" w:ascii="Arial" w:hAnsi="Arial"/>
          <w:sz w:val="22"/>
          <w:szCs w:val="22"/>
        </w:rPr>
        <w:t>3) zabezpieczenia placu budowy, w tym ochrony mienia znajdującego się na placu budowy</w:t>
      </w:r>
      <w:r>
        <w:rPr>
          <w:rFonts w:cs="Arial" w:ascii="Arial" w:hAnsi="Arial"/>
          <w:sz w:val="22"/>
          <w:szCs w:val="22"/>
        </w:rPr>
        <w:t>.</w:t>
      </w:r>
    </w:p>
    <w:p>
      <w:pPr>
        <w:pStyle w:val="Standard"/>
        <w:spacing w:lineRule="auto" w:line="360"/>
        <w:jc w:val="center"/>
        <w:rPr>
          <w:rFonts w:ascii="Arial" w:hAnsi="Arial" w:cs="Arial"/>
          <w:sz w:val="22"/>
          <w:szCs w:val="22"/>
        </w:rPr>
      </w:pPr>
      <w:r>
        <w:rPr>
          <w:rFonts w:cs="Arial" w:ascii="Arial" w:hAnsi="Arial"/>
          <w:sz w:val="22"/>
          <w:szCs w:val="22"/>
        </w:rPr>
        <w:t>§ 11</w:t>
      </w:r>
    </w:p>
    <w:p>
      <w:pPr>
        <w:pStyle w:val="Standard"/>
        <w:spacing w:lineRule="auto" w:line="360"/>
        <w:jc w:val="center"/>
        <w:rPr>
          <w:rFonts w:ascii="Arial" w:hAnsi="Arial" w:cs="Arial"/>
          <w:sz w:val="22"/>
          <w:szCs w:val="22"/>
        </w:rPr>
      </w:pPr>
      <w:r>
        <w:rPr>
          <w:rFonts w:cs="Arial" w:ascii="Arial" w:hAnsi="Arial"/>
          <w:sz w:val="22"/>
          <w:szCs w:val="22"/>
        </w:rPr>
        <w:t>1. Z ramienia Zamawiającego do kontaktu i podpisania protokołów odbiorów, o których mowa</w:t>
      </w:r>
    </w:p>
    <w:p>
      <w:pPr>
        <w:pStyle w:val="Standard"/>
        <w:spacing w:lineRule="auto" w:line="360"/>
        <w:jc w:val="both"/>
        <w:rPr/>
      </w:pPr>
      <w:r>
        <w:rPr>
          <w:rFonts w:cs="Arial" w:ascii="Arial" w:hAnsi="Arial"/>
          <w:sz w:val="22"/>
          <w:szCs w:val="22"/>
        </w:rPr>
        <w:t xml:space="preserve">w § 9, upoważniony(a) jest …………………..., nr tel. ………………….., e-mail: ……………………... </w:t>
      </w:r>
      <w:r>
        <w:rPr>
          <w:rFonts w:cs="Arial" w:ascii="Arial" w:hAnsi="Arial"/>
          <w:sz w:val="22"/>
          <w:szCs w:val="22"/>
          <w:shd w:fill="FFFFFF" w:val="clear"/>
        </w:rPr>
        <w:t>lub inna osoba wskazana przez Zamawiającego.</w:t>
      </w:r>
    </w:p>
    <w:p>
      <w:pPr>
        <w:pStyle w:val="Standard"/>
        <w:spacing w:lineRule="auto" w:line="360"/>
        <w:jc w:val="both"/>
        <w:rPr/>
      </w:pPr>
      <w:r>
        <w:rPr>
          <w:rFonts w:cs="Arial" w:ascii="Arial" w:hAnsi="Arial"/>
          <w:sz w:val="22"/>
          <w:szCs w:val="22"/>
          <w:shd w:fill="FFFFFF" w:val="clear"/>
        </w:rPr>
        <w:t>2. Z ramienia Wykonawcy do kontaktu i podpisania protokołów odbiorów, o których mowa w § 9, upoważniony jest ……………., nr tel. ………………….., e-mail: ……………………... lub inna osoba wskazana przez Wykonawcę.</w:t>
      </w:r>
    </w:p>
    <w:p>
      <w:pPr>
        <w:pStyle w:val="Standard"/>
        <w:spacing w:lineRule="auto" w:line="360"/>
        <w:jc w:val="center"/>
        <w:rPr>
          <w:rFonts w:ascii="Arial" w:hAnsi="Arial" w:cs="Arial"/>
          <w:color w:val="000000"/>
          <w:sz w:val="22"/>
          <w:szCs w:val="22"/>
        </w:rPr>
      </w:pPr>
      <w:r>
        <w:rPr>
          <w:rFonts w:cs="Arial" w:ascii="Arial" w:hAnsi="Arial"/>
          <w:color w:val="000000"/>
          <w:sz w:val="22"/>
          <w:szCs w:val="22"/>
        </w:rPr>
        <w:t>§ 12</w:t>
      </w:r>
    </w:p>
    <w:p>
      <w:pPr>
        <w:pStyle w:val="Textbody"/>
        <w:spacing w:lineRule="auto" w:line="360"/>
        <w:jc w:val="both"/>
        <w:rPr>
          <w:rFonts w:ascii="Arial" w:hAnsi="Arial" w:cs="Arial"/>
          <w:sz w:val="22"/>
          <w:szCs w:val="22"/>
        </w:rPr>
      </w:pPr>
      <w:r>
        <w:rPr>
          <w:rFonts w:cs="Arial" w:ascii="Arial" w:hAnsi="Arial"/>
          <w:sz w:val="22"/>
          <w:szCs w:val="22"/>
        </w:rPr>
        <w:t>Podpisanie niniejszej umowy przez Wykonawcę stanowi dowód na okoliczność tego, że Wykonawca zapoznał się z dokumentacją projektową oraz terenem robót, znane są mu warunki lokalne, w których prowadzone będą roboty i nie zgłasza z tego tytułu żadnych zastrzeżeń.</w:t>
      </w:r>
    </w:p>
    <w:p>
      <w:pPr>
        <w:pStyle w:val="Standard"/>
        <w:spacing w:lineRule="auto" w:line="360"/>
        <w:jc w:val="center"/>
        <w:rPr>
          <w:rFonts w:ascii="Arial" w:hAnsi="Arial" w:cs="Arial"/>
          <w:sz w:val="22"/>
          <w:szCs w:val="22"/>
        </w:rPr>
      </w:pPr>
      <w:r>
        <w:rPr>
          <w:rFonts w:cs="Arial" w:ascii="Arial" w:hAnsi="Arial"/>
          <w:sz w:val="22"/>
          <w:szCs w:val="22"/>
        </w:rPr>
        <w:t>§ 13</w:t>
      </w:r>
    </w:p>
    <w:p>
      <w:pPr>
        <w:pStyle w:val="Standard"/>
        <w:spacing w:lineRule="auto" w:line="360"/>
        <w:jc w:val="both"/>
        <w:rPr>
          <w:rFonts w:ascii="Arial" w:hAnsi="Arial" w:cs="Arial"/>
          <w:sz w:val="22"/>
          <w:szCs w:val="22"/>
        </w:rPr>
      </w:pPr>
      <w:r>
        <w:rPr>
          <w:rFonts w:cs="Arial" w:ascii="Arial" w:hAnsi="Arial"/>
          <w:sz w:val="22"/>
          <w:szCs w:val="22"/>
        </w:rPr>
        <w:t>1. Jeżeli w czasie odbiorów zostaną stwierdzone wady, to Zamawiającemu przysługują następujące uprawnienia:</w:t>
      </w:r>
    </w:p>
    <w:p>
      <w:pPr>
        <w:pStyle w:val="Standard"/>
        <w:spacing w:lineRule="auto" w:line="360"/>
        <w:jc w:val="both"/>
        <w:rPr>
          <w:rFonts w:ascii="Arial" w:hAnsi="Arial" w:cs="Arial"/>
          <w:sz w:val="22"/>
          <w:szCs w:val="22"/>
        </w:rPr>
      </w:pPr>
      <w:r>
        <w:rPr>
          <w:rFonts w:cs="Arial" w:ascii="Arial" w:hAnsi="Arial"/>
          <w:sz w:val="22"/>
          <w:szCs w:val="22"/>
        </w:rPr>
        <w:t>1) jeżeli wady nadają się do usunięcia, może odmówić odbioru do czasu usunięcia wad;</w:t>
      </w:r>
    </w:p>
    <w:p>
      <w:pPr>
        <w:pStyle w:val="Standard"/>
        <w:spacing w:lineRule="auto" w:line="360"/>
        <w:jc w:val="both"/>
        <w:rPr>
          <w:rFonts w:ascii="Arial" w:hAnsi="Arial" w:cs="Arial"/>
          <w:sz w:val="22"/>
          <w:szCs w:val="22"/>
        </w:rPr>
      </w:pPr>
      <w:r>
        <w:rPr>
          <w:rFonts w:cs="Arial" w:ascii="Arial" w:hAnsi="Arial"/>
          <w:sz w:val="22"/>
          <w:szCs w:val="22"/>
        </w:rPr>
        <w:t>2) jeżeli wady nie nadają się do usunięcia, może obniżyć odpowiednio wynagrodzenie lub zażądać wykonania przedmiotu umowy po raz drugi, bądź odstąpić od umowy zachowując prawo do kar umownych przewidzianych w § 17.</w:t>
      </w:r>
    </w:p>
    <w:p>
      <w:pPr>
        <w:pStyle w:val="Standard"/>
        <w:spacing w:lineRule="auto" w:line="360"/>
        <w:jc w:val="both"/>
        <w:rPr>
          <w:rFonts w:ascii="Arial" w:hAnsi="Arial" w:cs="Arial"/>
          <w:sz w:val="22"/>
          <w:szCs w:val="22"/>
        </w:rPr>
      </w:pPr>
      <w:r>
        <w:rPr>
          <w:rFonts w:cs="Arial" w:ascii="Arial" w:hAnsi="Arial"/>
          <w:sz w:val="22"/>
          <w:szCs w:val="22"/>
        </w:rPr>
        <w:t>2. Wykonawca nie może odmówić usunięcia wad bez względu na wysokość kosztów z tym związanych. W razie nieusunięcia wad w terminie określonym w protokole odbioru Zamawiający może zlecić zastępcze wykonanie robót innemu wykonawcy, a ich koszt pokryje Wykonawca niezwłocznie po obciążeniu go ww. kosztami przez Zamawiającego i przekazaniu Wykonawcy przez Zamawiającego potwierdzonego kosztorysu powykonawczego.</w:t>
      </w:r>
    </w:p>
    <w:p>
      <w:pPr>
        <w:pStyle w:val="Standard"/>
        <w:spacing w:lineRule="auto" w:line="360"/>
        <w:jc w:val="both"/>
        <w:rPr>
          <w:rFonts w:ascii="Arial" w:hAnsi="Arial" w:cs="Arial"/>
          <w:sz w:val="22"/>
          <w:szCs w:val="22"/>
        </w:rPr>
      </w:pPr>
      <w:r>
        <w:rPr>
          <w:rFonts w:cs="Arial" w:ascii="Arial" w:hAnsi="Arial"/>
          <w:sz w:val="22"/>
          <w:szCs w:val="22"/>
        </w:rPr>
        <w:t>3. Odstąpienie od umowy, o którym mowa w ust. 1 pkt 2 może nastąpić w terminie 30 dni od stwierdzenia, że wady nie nadają się do usunięcia.</w:t>
      </w:r>
    </w:p>
    <w:p>
      <w:pPr>
        <w:pStyle w:val="Standard"/>
        <w:spacing w:lineRule="auto" w:line="360"/>
        <w:jc w:val="center"/>
        <w:rPr>
          <w:rFonts w:ascii="Arial" w:hAnsi="Arial" w:cs="Arial"/>
          <w:sz w:val="22"/>
          <w:szCs w:val="22"/>
        </w:rPr>
      </w:pPr>
      <w:r>
        <w:rPr>
          <w:rFonts w:cs="Arial" w:ascii="Arial" w:hAnsi="Arial"/>
          <w:sz w:val="22"/>
          <w:szCs w:val="22"/>
        </w:rPr>
        <w:t>§ 14</w:t>
      </w:r>
    </w:p>
    <w:p>
      <w:pPr>
        <w:pStyle w:val="Standard"/>
        <w:tabs>
          <w:tab w:val="clear" w:pos="720"/>
          <w:tab w:val="left" w:pos="3073" w:leader="none"/>
        </w:tabs>
        <w:spacing w:lineRule="auto" w:line="360"/>
        <w:jc w:val="both"/>
        <w:rPr/>
      </w:pPr>
      <w:r>
        <w:rPr>
          <w:rFonts w:cs="Arial" w:ascii="Arial" w:hAnsi="Arial"/>
          <w:sz w:val="22"/>
          <w:szCs w:val="22"/>
        </w:rPr>
        <w:t xml:space="preserve">Łączne ryczałtowe wynagrodzenie Wykonawcy z tytułu wykonania przedmiotu umowy ustala się na kwotę ………………………...netto plus podatek VAT, co stanowi razem kwotę …………………………….. zł brutto </w:t>
      </w:r>
      <w:r>
        <w:rPr>
          <w:rFonts w:cs="Arial" w:ascii="Arial" w:hAnsi="Arial"/>
          <w:i/>
          <w:iCs/>
          <w:sz w:val="22"/>
          <w:szCs w:val="22"/>
        </w:rPr>
        <w:t>słownie: ……………………………………</w:t>
      </w:r>
      <w:r>
        <w:rPr>
          <w:rFonts w:cs="Arial" w:ascii="Arial" w:hAnsi="Arial"/>
          <w:sz w:val="22"/>
          <w:szCs w:val="22"/>
        </w:rPr>
        <w:t>, zgodnie z  załączonym Kosztorysem Ofertowym Wykonawcy, stanowiącym załącznik nr 2 do umowy            i Formularzem Ofertowym Wykonawcy, stanowiącym załącznik nr 3 do umowy, w tym:</w:t>
      </w:r>
    </w:p>
    <w:p>
      <w:pPr>
        <w:pStyle w:val="Standard"/>
        <w:tabs>
          <w:tab w:val="clear" w:pos="720"/>
          <w:tab w:val="left" w:pos="3073" w:leader="none"/>
        </w:tabs>
        <w:spacing w:lineRule="auto" w:line="360"/>
        <w:jc w:val="both"/>
        <w:rPr/>
      </w:pPr>
      <w:r>
        <w:rPr>
          <w:rFonts w:cs="Arial" w:ascii="Arial" w:hAnsi="Arial"/>
          <w:sz w:val="22"/>
          <w:szCs w:val="22"/>
        </w:rPr>
        <w:t>1) za wykonanie podstawowego, gwarantowanego etapu I, w wysokości: ………………………...netto plus podatek VAT, co stanowi razem kwotę …………………………….. zł brutto /</w:t>
      </w:r>
      <w:r>
        <w:rPr>
          <w:rFonts w:cs="Arial" w:ascii="Arial" w:hAnsi="Arial"/>
          <w:i/>
          <w:iCs/>
          <w:sz w:val="22"/>
          <w:szCs w:val="22"/>
        </w:rPr>
        <w:t>słownie: …………………………………/,</w:t>
      </w:r>
    </w:p>
    <w:p>
      <w:pPr>
        <w:pStyle w:val="Standard"/>
        <w:tabs>
          <w:tab w:val="clear" w:pos="720"/>
          <w:tab w:val="left" w:pos="3073" w:leader="none"/>
        </w:tabs>
        <w:spacing w:lineRule="auto" w:line="360"/>
        <w:jc w:val="both"/>
        <w:rPr/>
      </w:pPr>
      <w:r>
        <w:rPr>
          <w:rFonts w:cs="Arial" w:ascii="Arial" w:hAnsi="Arial"/>
          <w:sz w:val="22"/>
          <w:szCs w:val="22"/>
        </w:rPr>
        <w:t xml:space="preserve">2) za wykonanie objętego prawem opcji etapu II, w wysokości………………………...netto plus podatek VAT, co stanowi razem kwotę …………………………….. zł brutto </w:t>
      </w:r>
      <w:r>
        <w:rPr>
          <w:rFonts w:cs="Arial" w:ascii="Arial" w:hAnsi="Arial"/>
          <w:i/>
          <w:iCs/>
          <w:sz w:val="22"/>
          <w:szCs w:val="22"/>
        </w:rPr>
        <w:t>słownie: …………………………………/.</w:t>
      </w:r>
    </w:p>
    <w:p>
      <w:pPr>
        <w:pStyle w:val="Standard"/>
        <w:tabs>
          <w:tab w:val="clear" w:pos="720"/>
          <w:tab w:val="left" w:pos="3073" w:leader="none"/>
        </w:tabs>
        <w:spacing w:lineRule="auto" w:line="360"/>
        <w:jc w:val="center"/>
        <w:rPr>
          <w:rFonts w:ascii="Arial" w:hAnsi="Arial" w:cs="Arial"/>
          <w:color w:val="000000"/>
          <w:sz w:val="22"/>
          <w:szCs w:val="22"/>
        </w:rPr>
      </w:pPr>
      <w:r>
        <w:rPr>
          <w:rFonts w:cs="Arial" w:ascii="Arial" w:hAnsi="Arial"/>
          <w:color w:val="000000"/>
          <w:sz w:val="22"/>
          <w:szCs w:val="22"/>
        </w:rPr>
        <w:t>§ 15</w:t>
      </w:r>
    </w:p>
    <w:p>
      <w:pPr>
        <w:pStyle w:val="Standard"/>
        <w:tabs>
          <w:tab w:val="clear" w:pos="720"/>
          <w:tab w:val="left" w:pos="3073" w:leader="none"/>
        </w:tabs>
        <w:spacing w:lineRule="auto" w:line="360"/>
        <w:jc w:val="both"/>
        <w:rPr/>
      </w:pPr>
      <w:r>
        <w:rPr>
          <w:rFonts w:cs="Arial" w:ascii="Arial" w:hAnsi="Arial"/>
          <w:color w:val="000000"/>
          <w:sz w:val="22"/>
          <w:szCs w:val="22"/>
        </w:rPr>
        <w:t xml:space="preserve">1. </w:t>
      </w:r>
      <w:r>
        <w:rPr>
          <w:rFonts w:eastAsia="TimesNewRomanPSMT" w:cs="Arial" w:ascii="Arial" w:hAnsi="Arial"/>
          <w:color w:val="000000"/>
          <w:sz w:val="22"/>
          <w:szCs w:val="22"/>
        </w:rPr>
        <w:t>Wynagrodzenie określone w § 14 płatne będzie w dwóch częściach po wykonaniu każdego z etapów przedmiotu umowy, na podstawie bezusterkowych protokołów odbioru końcowego podpisanych przez Strony.</w:t>
      </w:r>
    </w:p>
    <w:p>
      <w:pPr>
        <w:pStyle w:val="Standard"/>
        <w:tabs>
          <w:tab w:val="clear" w:pos="720"/>
          <w:tab w:val="left" w:pos="3073" w:leader="none"/>
        </w:tabs>
        <w:spacing w:lineRule="auto" w:line="360"/>
        <w:jc w:val="both"/>
        <w:rPr/>
      </w:pPr>
      <w:r>
        <w:rPr>
          <w:rFonts w:eastAsia="TimesNewRomanPSMT" w:cs="Arial" w:ascii="Arial" w:hAnsi="Arial"/>
          <w:color w:val="000000"/>
          <w:sz w:val="22"/>
          <w:szCs w:val="22"/>
        </w:rPr>
        <w:t xml:space="preserve">2. Podstawą do zapłacenia przez Zamawiającego wynagrodzenia za wykonanie każdego etapu przedmiotu zamówienia będzie prawidłowo wystawiona przez Wykonawcę faktura z załączonym </w:t>
      </w:r>
      <w:r>
        <w:rPr>
          <w:rFonts w:cs="Arial" w:ascii="Arial" w:hAnsi="Arial"/>
          <w:color w:val="000000"/>
          <w:sz w:val="22"/>
          <w:szCs w:val="22"/>
        </w:rPr>
        <w:t>bezusterkowym protokołem odbioru końcowego, po przekazaniu dokumentu gwarancyjnego, dokumentacji powykonawczej i prawidłowo wypełnionej Karty przekazania odpadów.</w:t>
      </w:r>
    </w:p>
    <w:p>
      <w:pPr>
        <w:pStyle w:val="Standard"/>
        <w:tabs>
          <w:tab w:val="clear" w:pos="720"/>
          <w:tab w:val="left" w:pos="3073" w:leader="none"/>
        </w:tabs>
        <w:spacing w:lineRule="auto" w:line="360"/>
        <w:jc w:val="both"/>
        <w:rPr/>
      </w:pPr>
      <w:r>
        <w:rPr>
          <w:rFonts w:cs="Arial" w:ascii="Arial" w:hAnsi="Arial"/>
          <w:color w:val="000000"/>
          <w:sz w:val="22"/>
          <w:szCs w:val="22"/>
        </w:rPr>
        <w:t xml:space="preserve">3. </w:t>
      </w:r>
      <w:r>
        <w:rPr>
          <w:rFonts w:cs="Arial" w:ascii="Arial" w:hAnsi="Arial"/>
          <w:sz w:val="22"/>
          <w:szCs w:val="22"/>
        </w:rPr>
        <w:t>W przypadku wykonywania robót stanowiących przedmiot niniejszej umowy przez podwykonawcę/ów, z którymi Wykonawca podpisał umowę, na zawarcie której Zamawiający wyraził zgodę,  konieczne jest złożenie przez Wykonawcę wraz z fakturą pisemnych oświadczeń podwykonawcy/ów potwierdzających uregulowanie przez Wykonawcę wszelkich zobowiązań finansowych względem podwykonawcy/ów z tytułu wykonanych przez nich robót, dostaw lub usług.</w:t>
      </w:r>
    </w:p>
    <w:p>
      <w:pPr>
        <w:pStyle w:val="Standard"/>
        <w:tabs>
          <w:tab w:val="clear" w:pos="720"/>
          <w:tab w:val="left" w:pos="3073" w:leader="none"/>
        </w:tabs>
        <w:spacing w:lineRule="auto" w:line="360"/>
        <w:jc w:val="both"/>
        <w:rPr/>
      </w:pPr>
      <w:r>
        <w:rPr>
          <w:rFonts w:cs="Arial" w:ascii="Arial" w:hAnsi="Arial"/>
          <w:sz w:val="22"/>
          <w:szCs w:val="22"/>
        </w:rPr>
        <w:t xml:space="preserve">4. </w:t>
      </w:r>
      <w:r>
        <w:rPr>
          <w:rFonts w:cs="Arial" w:ascii="Arial" w:hAnsi="Arial"/>
          <w:color w:val="000000"/>
          <w:sz w:val="22"/>
          <w:szCs w:val="22"/>
        </w:rPr>
        <w:t xml:space="preserve">Zamawiający </w:t>
      </w:r>
      <w:r>
        <w:rPr>
          <w:rFonts w:cs="Arial" w:ascii="Arial" w:hAnsi="Arial"/>
          <w:sz w:val="22"/>
          <w:szCs w:val="22"/>
        </w:rPr>
        <w:t>ureguluje należność przelewem na rachunek bankowy Wykonawcy o numerze………………………….…... w ciągu …... dni od daty otrzymania prawidłowo wystawionej faktury wraz z dokumentami określonymi w ust. 2 i 3.</w:t>
      </w:r>
    </w:p>
    <w:p>
      <w:pPr>
        <w:pStyle w:val="Standard"/>
        <w:tabs>
          <w:tab w:val="clear" w:pos="720"/>
          <w:tab w:val="left" w:pos="3073" w:leader="none"/>
        </w:tabs>
        <w:spacing w:lineRule="auto" w:line="360"/>
        <w:jc w:val="both"/>
        <w:rPr/>
      </w:pPr>
      <w:r>
        <w:rPr>
          <w:rFonts w:cs="Arial" w:ascii="Arial" w:hAnsi="Arial"/>
          <w:sz w:val="22"/>
          <w:szCs w:val="22"/>
        </w:rPr>
        <w:t>5. Wykonawca oświadcza, że numer rachunku bankowego wskazany w umowie i na fakturze jest rachunkiem rozliczeniowym, umieszczonym na białej liście podatników VAT.</w:t>
      </w:r>
    </w:p>
    <w:p>
      <w:pPr>
        <w:pStyle w:val="Standard"/>
        <w:spacing w:lineRule="auto" w:line="360"/>
        <w:jc w:val="both"/>
        <w:rPr/>
      </w:pPr>
      <w:r>
        <w:rPr>
          <w:rFonts w:cs="Arial" w:ascii="Arial" w:hAnsi="Arial"/>
          <w:sz w:val="22"/>
          <w:szCs w:val="22"/>
        </w:rPr>
        <w:t xml:space="preserve">6. </w:t>
      </w:r>
      <w:r>
        <w:rPr>
          <w:rFonts w:eastAsia="NSimSun" w:cs="Arial" w:ascii="Arial" w:hAnsi="Arial"/>
          <w:sz w:val="22"/>
          <w:szCs w:val="22"/>
          <w:lang w:bidi="hi-IN"/>
        </w:rPr>
        <w:t>Jeśli wskazany przez Wykonawcę numer rachunku bankowego nie będzie rachunkiem rozliczeniowym i nie zostanie umieszczony na białej liście podmiotów VAT, Zamawiający wstrzyma płatność do czasu przedłożenia przez Wykonawcę prawidłowego numeru rachunku bankowego, o czym Zamawiający poinformuje Wykonawcę.</w:t>
      </w:r>
    </w:p>
    <w:p>
      <w:pPr>
        <w:pStyle w:val="Standard"/>
        <w:tabs>
          <w:tab w:val="clear" w:pos="720"/>
          <w:tab w:val="left" w:pos="3073" w:leader="none"/>
        </w:tabs>
        <w:spacing w:lineRule="auto" w:line="360"/>
        <w:jc w:val="both"/>
        <w:rPr/>
      </w:pPr>
      <w:r>
        <w:rPr>
          <w:rFonts w:eastAsia="NSimSun" w:cs="Arial" w:ascii="Arial" w:hAnsi="Arial"/>
          <w:sz w:val="22"/>
          <w:szCs w:val="22"/>
          <w:lang w:bidi="hi-IN"/>
        </w:rPr>
        <w:t xml:space="preserve">7. Zamawiający nie będzie ponosił odpowiedzialności wobec </w:t>
      </w:r>
      <w:r>
        <w:rPr>
          <w:rFonts w:cs="Arial" w:ascii="Arial" w:hAnsi="Arial"/>
          <w:sz w:val="22"/>
          <w:szCs w:val="22"/>
        </w:rPr>
        <w:t>W</w:t>
      </w:r>
      <w:r>
        <w:rPr>
          <w:rFonts w:eastAsia="NSimSun" w:cs="Arial" w:ascii="Arial" w:hAnsi="Arial"/>
          <w:sz w:val="22"/>
          <w:szCs w:val="22"/>
          <w:lang w:bidi="hi-IN"/>
        </w:rPr>
        <w:t>ykonawcy w przypadku zapłaty należności umownych po terminie, spowodowanej nieposiadaniem lub niewskazaniem rachunku rozliczeniowego i niezgodnością numeru rachunku bankowego wskazanego na białej liście podatników VAT.</w:t>
      </w:r>
    </w:p>
    <w:p>
      <w:pPr>
        <w:pStyle w:val="Standard"/>
        <w:tabs>
          <w:tab w:val="clear" w:pos="720"/>
          <w:tab w:val="left" w:pos="3073" w:leader="none"/>
        </w:tabs>
        <w:spacing w:lineRule="auto" w:line="360"/>
        <w:jc w:val="both"/>
        <w:rPr/>
      </w:pPr>
      <w:r>
        <w:rPr>
          <w:rFonts w:eastAsia="NSimSun" w:cs="Arial" w:ascii="Arial" w:hAnsi="Arial"/>
          <w:sz w:val="22"/>
          <w:szCs w:val="22"/>
          <w:lang w:bidi="hi-IN"/>
        </w:rPr>
        <w:t>8. Zamawiaj</w:t>
      </w:r>
      <w:r>
        <w:rPr>
          <w:rFonts w:cs="Arial" w:ascii="Arial" w:hAnsi="Arial"/>
          <w:sz w:val="22"/>
          <w:szCs w:val="22"/>
        </w:rPr>
        <w:t xml:space="preserve">ący </w:t>
      </w:r>
      <w:r>
        <w:rPr>
          <w:rFonts w:cs="Arial" w:ascii="Arial" w:hAnsi="Arial"/>
          <w:color w:val="000000"/>
          <w:sz w:val="22"/>
          <w:szCs w:val="22"/>
        </w:rPr>
        <w:t>oświadcza, że jest podatnikiem VAT o numerze identyfikacyjnym NIP: 209-00-01-440.</w:t>
      </w:r>
    </w:p>
    <w:p>
      <w:pPr>
        <w:pStyle w:val="Standard"/>
        <w:tabs>
          <w:tab w:val="clear" w:pos="720"/>
          <w:tab w:val="left" w:pos="3073" w:leader="none"/>
        </w:tabs>
        <w:spacing w:lineRule="auto" w:line="360"/>
        <w:jc w:val="both"/>
        <w:rPr/>
      </w:pPr>
      <w:r>
        <w:rPr>
          <w:rFonts w:cs="Arial" w:ascii="Arial" w:hAnsi="Arial"/>
          <w:color w:val="000000"/>
          <w:sz w:val="22"/>
          <w:szCs w:val="22"/>
        </w:rPr>
        <w:t>9. Wykonawca oświadcza, że jest podatnikiem VAT o numerze identyfikacyjnym NIP: ……….</w:t>
      </w:r>
    </w:p>
    <w:p>
      <w:pPr>
        <w:pStyle w:val="Standard"/>
        <w:spacing w:lineRule="auto" w:line="360"/>
        <w:jc w:val="both"/>
        <w:rPr/>
      </w:pPr>
      <w:r>
        <w:rPr>
          <w:rFonts w:cs="Arial" w:ascii="Arial" w:hAnsi="Arial"/>
          <w:sz w:val="22"/>
          <w:szCs w:val="22"/>
        </w:rPr>
        <w:t xml:space="preserve">10. </w:t>
      </w:r>
      <w:r>
        <w:rPr>
          <w:rFonts w:eastAsia="NSimSun" w:cs="Arial" w:ascii="Arial" w:hAnsi="Arial"/>
          <w:sz w:val="22"/>
          <w:szCs w:val="22"/>
          <w:lang w:bidi="hi-IN"/>
        </w:rPr>
        <w:t>W przypadku wystawienia faktury elektronicznej, musi ona zostać przesłana za pośrednictwem Platformy Elektronicznego Fakturowania, zgodnie z przepisami ustawy z dnia 9 listopada 2018 r. o elektronicznym fakturowaniu w zamówieniach publicznych, koncesjach na roboty budowlane lub usługi oraz partnerstwie publiczno-prywatnym oraz zawierać następujące dane:</w:t>
      </w:r>
    </w:p>
    <w:p>
      <w:pPr>
        <w:pStyle w:val="Standard"/>
        <w:spacing w:lineRule="auto" w:line="360"/>
        <w:ind w:left="567" w:hanging="567"/>
        <w:jc w:val="center"/>
        <w:rPr>
          <w:rFonts w:ascii="Arial" w:hAnsi="Arial" w:eastAsia="NSimSun" w:cs="Arial"/>
          <w:sz w:val="22"/>
          <w:szCs w:val="22"/>
          <w:lang w:bidi="hi-IN"/>
        </w:rPr>
      </w:pPr>
      <w:r>
        <w:rPr>
          <w:rFonts w:eastAsia="NSimSun" w:cs="Arial" w:ascii="Arial" w:hAnsi="Arial"/>
          <w:sz w:val="22"/>
          <w:szCs w:val="22"/>
          <w:lang w:bidi="hi-IN"/>
        </w:rPr>
        <w:t>NABYWCA:</w:t>
      </w:r>
    </w:p>
    <w:p>
      <w:pPr>
        <w:pStyle w:val="Standard"/>
        <w:spacing w:lineRule="auto" w:line="360"/>
        <w:jc w:val="center"/>
        <w:rPr>
          <w:rFonts w:ascii="Arial" w:hAnsi="Arial" w:eastAsia="NSimSun" w:cs="Arial"/>
          <w:sz w:val="22"/>
          <w:szCs w:val="22"/>
          <w:lang w:bidi="hi-IN"/>
        </w:rPr>
      </w:pPr>
      <w:r>
        <w:rPr>
          <w:rFonts w:eastAsia="NSimSun" w:cs="Arial" w:ascii="Arial" w:hAnsi="Arial"/>
          <w:sz w:val="22"/>
          <w:szCs w:val="22"/>
          <w:lang w:bidi="hi-IN"/>
        </w:rPr>
        <w:t>Miasto Poznań, Poznańskie Ośrodki Sportu i Rekreacji</w:t>
      </w:r>
    </w:p>
    <w:p>
      <w:pPr>
        <w:pStyle w:val="Standard"/>
        <w:spacing w:lineRule="auto" w:line="360"/>
        <w:jc w:val="center"/>
        <w:rPr>
          <w:rFonts w:ascii="Arial" w:hAnsi="Arial" w:eastAsia="NSimSun" w:cs="Arial"/>
          <w:sz w:val="22"/>
          <w:szCs w:val="22"/>
          <w:lang w:bidi="hi-IN"/>
        </w:rPr>
      </w:pPr>
      <w:r>
        <w:rPr>
          <w:rFonts w:eastAsia="NSimSun" w:cs="Arial" w:ascii="Arial" w:hAnsi="Arial"/>
          <w:sz w:val="22"/>
          <w:szCs w:val="22"/>
          <w:lang w:bidi="hi-IN"/>
        </w:rPr>
        <w:t>Samorządowy Zakład Budżetowy</w:t>
      </w:r>
    </w:p>
    <w:p>
      <w:pPr>
        <w:pStyle w:val="Standard"/>
        <w:spacing w:lineRule="auto" w:line="360"/>
        <w:ind w:left="567" w:hanging="567"/>
        <w:jc w:val="center"/>
        <w:rPr>
          <w:rFonts w:ascii="Arial" w:hAnsi="Arial" w:eastAsia="NSimSun" w:cs="Arial"/>
          <w:sz w:val="22"/>
          <w:szCs w:val="22"/>
          <w:lang w:bidi="hi-IN"/>
        </w:rPr>
      </w:pPr>
      <w:r>
        <w:rPr>
          <w:rFonts w:eastAsia="NSimSun" w:cs="Arial" w:ascii="Arial" w:hAnsi="Arial"/>
          <w:sz w:val="22"/>
          <w:szCs w:val="22"/>
          <w:lang w:bidi="hi-IN"/>
        </w:rPr>
        <w:t>ul. Jana Spychalskiego 34, 61-553 Poznań, NIP 2090001440, GLN 5907459623215.</w:t>
      </w:r>
    </w:p>
    <w:p>
      <w:pPr>
        <w:pStyle w:val="Standard"/>
        <w:spacing w:lineRule="auto" w:line="360"/>
        <w:ind w:left="567" w:hanging="567"/>
        <w:jc w:val="center"/>
        <w:rPr>
          <w:rFonts w:ascii="Arial" w:hAnsi="Arial" w:eastAsia="Arial" w:cs="Arial"/>
          <w:sz w:val="22"/>
          <w:szCs w:val="22"/>
          <w:lang w:bidi="hi-IN"/>
        </w:rPr>
      </w:pPr>
      <w:r>
        <w:rPr>
          <w:rFonts w:eastAsia="Arial" w:cs="Arial" w:ascii="Arial" w:hAnsi="Arial"/>
          <w:sz w:val="22"/>
          <w:szCs w:val="22"/>
          <w:lang w:bidi="hi-IN"/>
        </w:rPr>
        <w:t xml:space="preserve"> </w:t>
      </w:r>
    </w:p>
    <w:p>
      <w:pPr>
        <w:pStyle w:val="Standard"/>
        <w:tabs>
          <w:tab w:val="clear" w:pos="720"/>
          <w:tab w:val="left" w:pos="3073" w:leader="none"/>
        </w:tabs>
        <w:spacing w:lineRule="auto" w:line="360"/>
        <w:jc w:val="both"/>
        <w:rPr>
          <w:rFonts w:ascii="Arial" w:hAnsi="Arial" w:cs="Arial"/>
          <w:color w:val="000000"/>
          <w:sz w:val="22"/>
          <w:szCs w:val="22"/>
        </w:rPr>
      </w:pPr>
      <w:r>
        <w:rPr>
          <w:rFonts w:cs="Arial" w:ascii="Arial" w:hAnsi="Arial"/>
          <w:color w:val="000000"/>
          <w:sz w:val="22"/>
          <w:szCs w:val="22"/>
        </w:rPr>
        <w:t>11. W przypadku wskazanym powyżej, Zamawiający nie wyraża zgody na otrzymywanie faktur elektronicznych na innych zasadach niż określone w ustawie o elektronicznym fakturowaniu w zamówieniach publicznych, koncesjach na roboty budowlane lub usługi oraz partnerstwie publiczno-prywatnym.</w:t>
      </w:r>
    </w:p>
    <w:p>
      <w:pPr>
        <w:pStyle w:val="Standard"/>
        <w:spacing w:lineRule="auto" w:line="360"/>
        <w:jc w:val="center"/>
        <w:rPr>
          <w:rFonts w:ascii="Arial" w:hAnsi="Arial" w:cs="Arial"/>
          <w:sz w:val="22"/>
          <w:szCs w:val="22"/>
        </w:rPr>
      </w:pPr>
      <w:r>
        <w:rPr>
          <w:rFonts w:cs="Arial" w:ascii="Arial" w:hAnsi="Arial"/>
          <w:sz w:val="22"/>
          <w:szCs w:val="22"/>
        </w:rPr>
        <w:t>§ 16</w:t>
      </w:r>
    </w:p>
    <w:p>
      <w:pPr>
        <w:pStyle w:val="Standard"/>
        <w:spacing w:lineRule="auto" w:line="360"/>
        <w:jc w:val="both"/>
        <w:rPr>
          <w:rFonts w:ascii="Arial" w:hAnsi="Arial" w:cs="Arial"/>
          <w:sz w:val="22"/>
          <w:szCs w:val="22"/>
        </w:rPr>
      </w:pPr>
      <w:r>
        <w:rPr>
          <w:rFonts w:cs="Arial" w:ascii="Arial" w:hAnsi="Arial"/>
          <w:sz w:val="22"/>
          <w:szCs w:val="22"/>
        </w:rPr>
        <w:t>1. Wykonawca może zrealizować przedmiot umowy wskazany w ofercie korzystając z pomocy podwykonawców.</w:t>
      </w:r>
    </w:p>
    <w:p>
      <w:pPr>
        <w:pStyle w:val="Standard"/>
        <w:spacing w:lineRule="auto" w:line="360"/>
        <w:jc w:val="both"/>
        <w:rPr>
          <w:rFonts w:ascii="Arial" w:hAnsi="Arial" w:cs="Arial"/>
          <w:sz w:val="22"/>
          <w:szCs w:val="22"/>
        </w:rPr>
      </w:pPr>
      <w:r>
        <w:rPr>
          <w:rFonts w:cs="Arial" w:ascii="Arial" w:hAnsi="Arial"/>
          <w:sz w:val="22"/>
          <w:szCs w:val="22"/>
        </w:rPr>
        <w:t>2. Wykonawca może wykonać własnymi siłami część przedmiotu umowy wskazaną w ofercie dla podwykonawcy, bez uzyskania uprzedniej zgody Zamawiającego, jedynie po złożeniu pisemnego oświadczenia o rezygnacji z udziału podwykonawców w realizacji zamówienia.</w:t>
      </w:r>
    </w:p>
    <w:p>
      <w:pPr>
        <w:pStyle w:val="Standard"/>
        <w:spacing w:lineRule="auto" w:line="360"/>
        <w:jc w:val="both"/>
        <w:rPr>
          <w:rFonts w:ascii="Arial" w:hAnsi="Arial" w:cs="Arial"/>
          <w:sz w:val="22"/>
          <w:szCs w:val="22"/>
        </w:rPr>
      </w:pPr>
      <w:r>
        <w:rPr>
          <w:rFonts w:cs="Arial" w:ascii="Arial" w:hAnsi="Arial"/>
          <w:sz w:val="22"/>
          <w:szCs w:val="22"/>
        </w:rPr>
        <w:t>3. Wykonawca ponosi względem Zamawiającego pełną odpowiedzialność za część przedmiotu umowy powierzoną podwykonawcom.</w:t>
      </w:r>
    </w:p>
    <w:p>
      <w:pPr>
        <w:pStyle w:val="Standard"/>
        <w:spacing w:lineRule="auto" w:line="360"/>
        <w:jc w:val="both"/>
        <w:rPr>
          <w:rFonts w:ascii="Arial" w:hAnsi="Arial" w:cs="Arial"/>
          <w:sz w:val="22"/>
          <w:szCs w:val="22"/>
        </w:rPr>
      </w:pPr>
      <w:r>
        <w:rPr>
          <w:rFonts w:cs="Arial" w:ascii="Arial" w:hAnsi="Arial"/>
          <w:sz w:val="22"/>
          <w:szCs w:val="22"/>
        </w:rPr>
        <w:t>4. Wykonawca, podwykonawca lub dalszy podwykonawca zamówienia na roboty budowlane zamierzający zawrzeć umowę lub aneks do umowy o podwykonawstwo, której przedmiotem są roboty budowlane, jest obowiązany, w trakcie realizacji zamówienia publicznego na roboty budowlane, do przedłożenia Zamawiającemu projektu tej umowy lub aneksu, przy czym podwykonawca lub dalszy podwykonawca jest obowiązany dołączyć zgodę Wykonawcy na zawarcie umowy lub aneksu do umowy o podwykonawstwo, o treści zgodnej z projektem umowy lub projektem aneksu do umowy oraz uzyskać uprzednią zgodę Zamawiającego w następującym trybie:</w:t>
      </w:r>
    </w:p>
    <w:p>
      <w:pPr>
        <w:pStyle w:val="Standard"/>
        <w:spacing w:lineRule="auto" w:line="360"/>
        <w:jc w:val="both"/>
        <w:rPr>
          <w:rFonts w:ascii="Arial" w:hAnsi="Arial" w:cs="Arial"/>
          <w:sz w:val="22"/>
          <w:szCs w:val="22"/>
        </w:rPr>
      </w:pPr>
      <w:r>
        <w:rPr>
          <w:rFonts w:cs="Arial" w:ascii="Arial" w:hAnsi="Arial"/>
          <w:sz w:val="22"/>
          <w:szCs w:val="22"/>
        </w:rPr>
        <w:t>1) Wykonawca przedstawi Zamawiającemu wniosek wraz z projektem umowy lub projektem aneksu do umowy z podwykonawcą;</w:t>
      </w:r>
    </w:p>
    <w:p>
      <w:pPr>
        <w:pStyle w:val="Standard"/>
        <w:spacing w:lineRule="auto" w:line="360"/>
        <w:jc w:val="both"/>
        <w:rPr>
          <w:rFonts w:ascii="Arial" w:hAnsi="Arial" w:cs="Arial"/>
          <w:sz w:val="22"/>
          <w:szCs w:val="22"/>
        </w:rPr>
      </w:pPr>
      <w:r>
        <w:rPr>
          <w:rFonts w:cs="Arial" w:ascii="Arial" w:hAnsi="Arial"/>
          <w:sz w:val="22"/>
          <w:szCs w:val="22"/>
        </w:rPr>
        <w:t>2) w terminie 14 dni od dnia przedstawienia wniosku Wykonawcy, Zamawiający udzieli na piśmie zgody na zawarcie umowy lub aneksu do umowy albo – podając uzasadnienie – zgłosi sprzeciw lub zastrzeżenie do umowy lub aneksu do umowy;</w:t>
      </w:r>
    </w:p>
    <w:p>
      <w:pPr>
        <w:pStyle w:val="Standard"/>
        <w:spacing w:lineRule="auto" w:line="360"/>
        <w:jc w:val="both"/>
        <w:rPr>
          <w:rFonts w:ascii="Arial" w:hAnsi="Arial" w:cs="Arial"/>
          <w:sz w:val="22"/>
          <w:szCs w:val="22"/>
        </w:rPr>
      </w:pPr>
      <w:r>
        <w:rPr>
          <w:rFonts w:cs="Arial" w:ascii="Arial" w:hAnsi="Arial"/>
          <w:sz w:val="22"/>
          <w:szCs w:val="22"/>
        </w:rPr>
        <w:t>3) zgłoszenie w powyższym terminie sprzeciwu lub zastrzeżeń przez Zamawiającego do proponowanej umowy lub aneksu do umowy będzie jednoznaczne z odmową udzielenia zgody;</w:t>
      </w:r>
    </w:p>
    <w:p>
      <w:pPr>
        <w:pStyle w:val="Standard"/>
        <w:spacing w:lineRule="auto" w:line="360"/>
        <w:jc w:val="both"/>
        <w:rPr>
          <w:rFonts w:ascii="Arial" w:hAnsi="Arial" w:cs="Arial"/>
          <w:sz w:val="22"/>
          <w:szCs w:val="22"/>
        </w:rPr>
      </w:pPr>
      <w:r>
        <w:rPr>
          <w:rFonts w:cs="Arial" w:ascii="Arial" w:hAnsi="Arial"/>
          <w:sz w:val="22"/>
          <w:szCs w:val="22"/>
        </w:rPr>
        <w:t>4) w przypadku odmowy określonej w pkt. 2), Wykonawca może ponownie przedstawić projekt umowy lub projekt aneksu do umowy z podwykonawcą w powyższym trybie, uwzględniający zastrzeżenia i uwagi zgłoszone przez Zamawiającego.</w:t>
      </w:r>
    </w:p>
    <w:p>
      <w:pPr>
        <w:pStyle w:val="Standard"/>
        <w:spacing w:lineRule="auto" w:line="360"/>
        <w:jc w:val="both"/>
        <w:rPr>
          <w:rFonts w:ascii="Arial" w:hAnsi="Arial" w:cs="Arial"/>
          <w:sz w:val="22"/>
          <w:szCs w:val="22"/>
        </w:rPr>
      </w:pPr>
      <w:r>
        <w:rPr>
          <w:rFonts w:cs="Arial" w:ascii="Arial" w:hAnsi="Arial"/>
          <w:sz w:val="22"/>
          <w:szCs w:val="22"/>
        </w:rPr>
        <w:t>5.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wykonawcy dostawy, usługi lub roboty budowlanej.</w:t>
      </w:r>
    </w:p>
    <w:p>
      <w:pPr>
        <w:pStyle w:val="Standard"/>
        <w:spacing w:lineRule="auto" w:line="360"/>
        <w:jc w:val="both"/>
        <w:rPr>
          <w:rFonts w:ascii="Arial" w:hAnsi="Arial" w:cs="Arial"/>
          <w:sz w:val="22"/>
          <w:szCs w:val="22"/>
        </w:rPr>
      </w:pPr>
      <w:r>
        <w:rPr>
          <w:rFonts w:cs="Arial" w:ascii="Arial" w:hAnsi="Arial"/>
          <w:sz w:val="22"/>
          <w:szCs w:val="22"/>
        </w:rPr>
        <w:t>6. Zamawiający w terminie do 14 dni może zgłosić pisemne zastrzeżenia do projektu umowy lub projektu aneksu do umowy o podwykonawstwo, której przedmiotem są roboty budowlane:</w:t>
      </w:r>
    </w:p>
    <w:p>
      <w:pPr>
        <w:pStyle w:val="Standard"/>
        <w:spacing w:lineRule="auto" w:line="360"/>
        <w:jc w:val="both"/>
        <w:rPr>
          <w:rFonts w:ascii="Arial" w:hAnsi="Arial" w:cs="Arial"/>
          <w:sz w:val="22"/>
          <w:szCs w:val="22"/>
        </w:rPr>
      </w:pPr>
      <w:r>
        <w:rPr>
          <w:rFonts w:cs="Arial" w:ascii="Arial" w:hAnsi="Arial"/>
          <w:sz w:val="22"/>
          <w:szCs w:val="22"/>
        </w:rPr>
        <w:t>1) niespełniającej wymagań określonych w specyfikacji istotnych warunków zamówienia;</w:t>
      </w:r>
    </w:p>
    <w:p>
      <w:pPr>
        <w:pStyle w:val="Standard"/>
        <w:spacing w:lineRule="auto" w:line="360"/>
        <w:jc w:val="both"/>
        <w:rPr>
          <w:rFonts w:ascii="Arial" w:hAnsi="Arial" w:cs="Arial"/>
          <w:sz w:val="22"/>
          <w:szCs w:val="22"/>
        </w:rPr>
      </w:pPr>
      <w:r>
        <w:rPr>
          <w:rFonts w:cs="Arial" w:ascii="Arial" w:hAnsi="Arial"/>
          <w:sz w:val="22"/>
          <w:szCs w:val="22"/>
        </w:rPr>
        <w:t>2) gdy przewiduje termin zapłaty wynagrodzenia dłuższy niż określony w ust. 5.</w:t>
      </w:r>
    </w:p>
    <w:p>
      <w:pPr>
        <w:pStyle w:val="Standard"/>
        <w:spacing w:lineRule="auto" w:line="360"/>
        <w:jc w:val="both"/>
        <w:rPr>
          <w:rFonts w:ascii="Arial" w:hAnsi="Arial" w:cs="Arial"/>
          <w:sz w:val="22"/>
          <w:szCs w:val="22"/>
        </w:rPr>
      </w:pPr>
      <w:r>
        <w:rPr>
          <w:rFonts w:cs="Arial" w:ascii="Arial" w:hAnsi="Arial"/>
          <w:sz w:val="22"/>
          <w:szCs w:val="22"/>
        </w:rPr>
        <w:t>7. Niezgłoszenie pisemnych zastrzeżeń do przedłożonego projektu umowy lub projektu aneksu do umowy o podwykonawstwo, której przedmiotem są roboty budowlane, w terminie określonym w ust. 6, uważa się za akceptację projektu umowy lub projektu aneksu do umowy, przez Zamawiającego.</w:t>
      </w:r>
    </w:p>
    <w:p>
      <w:pPr>
        <w:pStyle w:val="Standard"/>
        <w:spacing w:lineRule="auto" w:line="360"/>
        <w:jc w:val="both"/>
        <w:rPr>
          <w:rFonts w:ascii="Arial" w:hAnsi="Arial" w:cs="Arial"/>
          <w:sz w:val="22"/>
          <w:szCs w:val="22"/>
        </w:rPr>
      </w:pPr>
      <w:r>
        <w:rPr>
          <w:rFonts w:cs="Arial" w:ascii="Arial" w:hAnsi="Arial"/>
          <w:sz w:val="22"/>
          <w:szCs w:val="22"/>
        </w:rPr>
        <w:t>8. Wykonawca obowiązany jest do przedłożenia Zamawiającemu poświadczonej za zgodność z oryginałem kopii zawartych umów o podwykonawstwo oraz ich zmian, w terminie 7 dni od dnia ich zawarcia, z wyłączeniem umów o podwykonawstwo o wartości mniejszej niż 0,5% wartości umowy w sprawie zamówienia publicznego.</w:t>
      </w:r>
    </w:p>
    <w:p>
      <w:pPr>
        <w:pStyle w:val="Standard"/>
        <w:spacing w:lineRule="auto" w:line="360"/>
        <w:jc w:val="both"/>
        <w:rPr>
          <w:rFonts w:ascii="Arial" w:hAnsi="Arial" w:cs="Arial"/>
          <w:sz w:val="22"/>
          <w:szCs w:val="22"/>
        </w:rPr>
      </w:pPr>
      <w:r>
        <w:rPr>
          <w:rFonts w:cs="Arial" w:ascii="Arial" w:hAnsi="Arial"/>
          <w:sz w:val="22"/>
          <w:szCs w:val="22"/>
        </w:rPr>
        <w:t>9. W razie otrzymania przez Zamawiającego informacji, iż Wykonawca nie zapłacił podwykonawcom za wykonane prace, Zamawiający będzie miał prawo do powstrzymania się z płatnością wynagrodzenia Wykonawcy do czasu wyjaśnienia tej okoliczności. Część zatrzymanego wynagrodzenia nie będzie wyższa, niż sporna kwota, a Wykonawcy nie przysługują z tego tytułu odsetki za opóźnienie w transakcjach handlowych.</w:t>
      </w:r>
    </w:p>
    <w:p>
      <w:pPr>
        <w:pStyle w:val="Standard"/>
        <w:spacing w:lineRule="auto" w:line="360"/>
        <w:jc w:val="both"/>
        <w:rPr>
          <w:rFonts w:ascii="Arial" w:hAnsi="Arial" w:cs="Arial"/>
          <w:sz w:val="22"/>
          <w:szCs w:val="22"/>
        </w:rPr>
      </w:pPr>
      <w:r>
        <w:rPr>
          <w:rFonts w:cs="Arial" w:ascii="Arial" w:hAnsi="Arial"/>
          <w:sz w:val="22"/>
          <w:szCs w:val="22"/>
        </w:rPr>
        <w:t>10. Przed wypłatą wynagrodzenia, Wykonawca przedstawi Zamawiającemu oświadczenia podwykonawców, iż należności związane z realizacją przedmiotu zamówienia zostały podwykonawcom zapłacone. W przypadku wykonania niniejszej umowy bez udziału podwykonawców, Wykonawca przed wypłatą wynagrodzenia złoży oświadczenie w tym zakresie.</w:t>
      </w:r>
    </w:p>
    <w:p>
      <w:pPr>
        <w:pStyle w:val="Standard"/>
        <w:spacing w:lineRule="auto" w:line="360"/>
        <w:jc w:val="both"/>
        <w:rPr>
          <w:rFonts w:ascii="Arial" w:hAnsi="Arial" w:cs="Arial"/>
          <w:sz w:val="22"/>
          <w:szCs w:val="22"/>
        </w:rPr>
      </w:pPr>
      <w:r>
        <w:rPr>
          <w:rFonts w:cs="Arial" w:ascii="Arial" w:hAnsi="Arial"/>
          <w:sz w:val="22"/>
          <w:szCs w:val="22"/>
        </w:rPr>
        <w:t>11. W przypadku powierzenia przez Wykonawcę części przedmiotu zamówienia podwykonawcy w zakresie wskazanym w ofercie, Strony postanawiają, że:</w:t>
      </w:r>
    </w:p>
    <w:p>
      <w:pPr>
        <w:pStyle w:val="Standard"/>
        <w:spacing w:lineRule="auto" w:line="360"/>
        <w:jc w:val="both"/>
        <w:rPr>
          <w:rFonts w:ascii="Arial" w:hAnsi="Arial" w:cs="Arial"/>
          <w:sz w:val="22"/>
          <w:szCs w:val="22"/>
        </w:rPr>
      </w:pPr>
      <w:r>
        <w:rPr>
          <w:rFonts w:cs="Arial" w:ascii="Arial" w:hAnsi="Arial"/>
          <w:sz w:val="22"/>
          <w:szCs w:val="22"/>
        </w:rPr>
        <w:t>1) w przypadku niezapłacenia przez Wykonawcę zobowiązań wobec podwykonawców, a uiszczenia ich przez Zamawiającego, wynagrodzenie Wykonawcy zostanie pomniejszone o zapłaconą kwotę,</w:t>
      </w:r>
    </w:p>
    <w:p>
      <w:pPr>
        <w:pStyle w:val="Standard"/>
        <w:spacing w:lineRule="auto" w:line="360"/>
        <w:jc w:val="both"/>
        <w:rPr>
          <w:rFonts w:ascii="Arial" w:hAnsi="Arial" w:cs="Arial"/>
          <w:sz w:val="22"/>
          <w:szCs w:val="22"/>
        </w:rPr>
      </w:pPr>
      <w:r>
        <w:rPr>
          <w:rFonts w:cs="Arial" w:ascii="Arial" w:hAnsi="Arial"/>
          <w:sz w:val="22"/>
          <w:szCs w:val="22"/>
        </w:rPr>
        <w:t>2) Zamawiający będzie miał prawo wglądu w każdym momencie do dokumentacji finansowej Wykonawcy, dotyczącej rozliczeń z podwykonawcami poprzez otrzymanie potwierdzonych dokumentów o dokonanych płatnościach, takich jak potwierdzenie przelewu, kwitariusz przyjęcia gotówki.</w:t>
      </w:r>
    </w:p>
    <w:p>
      <w:pPr>
        <w:pStyle w:val="Standard"/>
        <w:spacing w:lineRule="auto" w:line="360"/>
        <w:jc w:val="both"/>
        <w:rPr>
          <w:rFonts w:ascii="Arial" w:hAnsi="Arial" w:cs="Arial"/>
          <w:sz w:val="22"/>
          <w:szCs w:val="22"/>
        </w:rPr>
      </w:pPr>
      <w:r>
        <w:rPr>
          <w:rFonts w:cs="Arial" w:ascii="Arial" w:hAnsi="Arial"/>
          <w:sz w:val="22"/>
          <w:szCs w:val="22"/>
        </w:rPr>
        <w:t>12. Każdy projekt umowy o podwykonawstwo musi zawierać, w szczególności postanowienia dotyczące:</w:t>
      </w:r>
    </w:p>
    <w:p>
      <w:pPr>
        <w:pStyle w:val="Standard"/>
        <w:spacing w:lineRule="auto" w:line="360"/>
        <w:jc w:val="both"/>
        <w:rPr>
          <w:rFonts w:ascii="Arial" w:hAnsi="Arial" w:cs="Arial"/>
          <w:sz w:val="22"/>
          <w:szCs w:val="22"/>
        </w:rPr>
      </w:pPr>
      <w:r>
        <w:rPr>
          <w:rFonts w:cs="Arial" w:ascii="Arial" w:hAnsi="Arial"/>
          <w:sz w:val="22"/>
          <w:szCs w:val="22"/>
        </w:rPr>
        <w:t>1) zakresu robót przewidzianych do wykonania,</w:t>
      </w:r>
    </w:p>
    <w:p>
      <w:pPr>
        <w:pStyle w:val="Standard"/>
        <w:spacing w:lineRule="auto" w:line="360"/>
        <w:jc w:val="both"/>
        <w:rPr>
          <w:rFonts w:ascii="Arial" w:hAnsi="Arial" w:cs="Arial"/>
          <w:sz w:val="22"/>
          <w:szCs w:val="22"/>
        </w:rPr>
      </w:pPr>
      <w:r>
        <w:rPr>
          <w:rFonts w:cs="Arial" w:ascii="Arial" w:hAnsi="Arial"/>
          <w:sz w:val="22"/>
          <w:szCs w:val="22"/>
        </w:rPr>
        <w:t>2) terminów realizacji,</w:t>
      </w:r>
    </w:p>
    <w:p>
      <w:pPr>
        <w:pStyle w:val="Standard"/>
        <w:spacing w:lineRule="auto" w:line="360"/>
        <w:jc w:val="both"/>
        <w:rPr>
          <w:rFonts w:ascii="Arial" w:hAnsi="Arial" w:cs="Arial"/>
          <w:sz w:val="22"/>
          <w:szCs w:val="22"/>
        </w:rPr>
      </w:pPr>
      <w:r>
        <w:rPr>
          <w:rFonts w:cs="Arial" w:ascii="Arial" w:hAnsi="Arial"/>
          <w:sz w:val="22"/>
          <w:szCs w:val="22"/>
        </w:rPr>
        <w:t>3) wynagrodzenia i terminów płatności,</w:t>
      </w:r>
    </w:p>
    <w:p>
      <w:pPr>
        <w:pStyle w:val="Standard"/>
        <w:spacing w:lineRule="auto" w:line="360"/>
        <w:jc w:val="both"/>
        <w:rPr>
          <w:rFonts w:ascii="Arial" w:hAnsi="Arial" w:cs="Arial"/>
          <w:sz w:val="22"/>
          <w:szCs w:val="22"/>
        </w:rPr>
      </w:pPr>
      <w:r>
        <w:rPr>
          <w:rFonts w:cs="Arial" w:ascii="Arial" w:hAnsi="Arial"/>
          <w:sz w:val="22"/>
          <w:szCs w:val="22"/>
        </w:rPr>
        <w:t>4) rozwiązania umowy z podwykonawcą w przypadku rozwiązania niniejszej umowy,</w:t>
      </w:r>
    </w:p>
    <w:p>
      <w:pPr>
        <w:pStyle w:val="Standard"/>
        <w:spacing w:lineRule="auto" w:line="360"/>
        <w:jc w:val="both"/>
        <w:rPr>
          <w:rFonts w:ascii="Arial" w:hAnsi="Arial" w:cs="Arial"/>
          <w:sz w:val="22"/>
          <w:szCs w:val="22"/>
        </w:rPr>
      </w:pPr>
      <w:r>
        <w:rPr>
          <w:rFonts w:cs="Arial" w:ascii="Arial" w:hAnsi="Arial"/>
          <w:sz w:val="22"/>
          <w:szCs w:val="22"/>
        </w:rPr>
        <w:t>5) gwarancji jakości zrealizowanego zakresu robót.</w:t>
      </w:r>
    </w:p>
    <w:p>
      <w:pPr>
        <w:pStyle w:val="Standard"/>
        <w:spacing w:lineRule="auto" w:line="360"/>
        <w:jc w:val="center"/>
        <w:rPr>
          <w:rFonts w:ascii="Arial" w:hAnsi="Arial" w:cs="Arial"/>
          <w:sz w:val="22"/>
          <w:szCs w:val="22"/>
        </w:rPr>
      </w:pPr>
      <w:r>
        <w:rPr>
          <w:rFonts w:cs="Arial" w:ascii="Arial" w:hAnsi="Arial"/>
          <w:sz w:val="22"/>
          <w:szCs w:val="22"/>
        </w:rPr>
        <w:t>§ 17</w:t>
      </w:r>
    </w:p>
    <w:p>
      <w:pPr>
        <w:pStyle w:val="Standard"/>
        <w:spacing w:lineRule="auto" w:line="360"/>
        <w:jc w:val="both"/>
        <w:rPr>
          <w:rFonts w:ascii="Arial" w:hAnsi="Arial" w:cs="Arial"/>
          <w:sz w:val="22"/>
          <w:szCs w:val="22"/>
        </w:rPr>
      </w:pPr>
      <w:r>
        <w:rPr>
          <w:rFonts w:cs="Arial" w:ascii="Arial" w:hAnsi="Arial"/>
          <w:sz w:val="22"/>
          <w:szCs w:val="22"/>
        </w:rPr>
        <w:t>1. Wykonawca zapłaci Zamawiającemu karę umowną w przypadku:</w:t>
      </w:r>
    </w:p>
    <w:p>
      <w:pPr>
        <w:pStyle w:val="Standard"/>
        <w:spacing w:lineRule="auto" w:line="360"/>
        <w:jc w:val="both"/>
        <w:rPr>
          <w:rFonts w:ascii="Arial" w:hAnsi="Arial" w:cs="Arial"/>
          <w:sz w:val="22"/>
          <w:szCs w:val="22"/>
        </w:rPr>
      </w:pPr>
      <w:r>
        <w:rPr>
          <w:rFonts w:cs="Arial" w:ascii="Arial" w:hAnsi="Arial"/>
          <w:sz w:val="22"/>
          <w:szCs w:val="22"/>
        </w:rPr>
        <w:t>1) opóźnienia w wykonaniu każdego z etapów przedmiotu zamówienia, określonych w § 2 ust. 1 umowy, w wysokości 0,1% wynagrodzenia brutto, którego dotyczy etap, określonego w § 14 umowy, za każdy dzień opóźnienia,</w:t>
      </w:r>
    </w:p>
    <w:p>
      <w:pPr>
        <w:pStyle w:val="Standard"/>
        <w:spacing w:lineRule="auto" w:line="360"/>
        <w:jc w:val="both"/>
        <w:rPr>
          <w:rFonts w:ascii="Arial" w:hAnsi="Arial" w:cs="Arial"/>
          <w:sz w:val="22"/>
          <w:szCs w:val="22"/>
        </w:rPr>
      </w:pPr>
      <w:r>
        <w:rPr>
          <w:rFonts w:cs="Arial" w:ascii="Arial" w:hAnsi="Arial"/>
          <w:sz w:val="22"/>
          <w:szCs w:val="22"/>
        </w:rPr>
        <w:t>2) odstąpienia od umowy przez Zamawiającego lub Wykonawcę wskutek okoliczności, za które odpowiada Wykonawca, w wysokości 20% całkowitego wynagrodzenia brutto określonego w § 14 umowy,</w:t>
      </w:r>
    </w:p>
    <w:p>
      <w:pPr>
        <w:pStyle w:val="Standard"/>
        <w:spacing w:lineRule="auto" w:line="360"/>
        <w:jc w:val="both"/>
        <w:rPr>
          <w:rFonts w:ascii="Arial" w:hAnsi="Arial" w:cs="Arial"/>
          <w:sz w:val="22"/>
          <w:szCs w:val="22"/>
        </w:rPr>
      </w:pPr>
      <w:r>
        <w:rPr>
          <w:rFonts w:cs="Arial" w:ascii="Arial" w:hAnsi="Arial"/>
          <w:sz w:val="22"/>
          <w:szCs w:val="22"/>
        </w:rPr>
        <w:t>3) opóźnienia w usunięciu wad stwierdzonych podczas odbiorów robót dla każdego z etapów przedmiotu zamówienia, określonych w § 2 ust. 1 umowy, w wysokości 0,1% wynagrodzenia brutto, którego dotyczy etap, określonego w § 14 umowy, za każdy dzień opóźnienia, liczonego od upływu terminu wyznaczonego na usunięcie wad w protokole odbioru,</w:t>
      </w:r>
    </w:p>
    <w:p>
      <w:pPr>
        <w:pStyle w:val="Standard"/>
        <w:spacing w:lineRule="auto" w:line="360"/>
        <w:jc w:val="both"/>
        <w:rPr>
          <w:rFonts w:ascii="Arial" w:hAnsi="Arial" w:cs="Arial"/>
          <w:sz w:val="22"/>
          <w:szCs w:val="22"/>
        </w:rPr>
      </w:pPr>
      <w:r>
        <w:rPr>
          <w:rFonts w:cs="Arial" w:ascii="Arial" w:hAnsi="Arial"/>
          <w:sz w:val="22"/>
          <w:szCs w:val="22"/>
        </w:rPr>
        <w:t>4) opóźnienia w usunięciu wad stwierdzonych w okresie rękojmi i gwarancji dla każdego z etapów przedmiotu zamówienia, określonych w § 2 ust. 1 umowy, w wysokości 0,1% wynagrodzenia brutto którego dotyczy etap, określonego w § 14 umowy, za każdy dzień opóźnienia, liczonego od upływu terminu wyznaczonego na usunięcie wad.</w:t>
      </w:r>
    </w:p>
    <w:p>
      <w:pPr>
        <w:pStyle w:val="Standard"/>
        <w:spacing w:lineRule="auto" w:line="360"/>
        <w:jc w:val="both"/>
        <w:rPr/>
      </w:pPr>
      <w:r>
        <w:rPr>
          <w:rFonts w:cs="Arial" w:ascii="Arial" w:hAnsi="Arial"/>
          <w:sz w:val="22"/>
          <w:szCs w:val="22"/>
        </w:rPr>
        <w:t xml:space="preserve">2. Wykonawca zapłaci Zamawiającemu karę umowną za brak zapłaty lub nieterminową zapłatę wynagrodzenia należnego podwykonawcom lub dalszym podwykonawcom, w wysokości 0,1% wartości wynagrodzenia całkowitego brutto określonego w </w:t>
      </w:r>
      <w:r>
        <w:rPr>
          <w:rFonts w:eastAsia="Arial" w:cs="Arial" w:ascii="Arial" w:hAnsi="Arial"/>
          <w:sz w:val="22"/>
          <w:szCs w:val="22"/>
        </w:rPr>
        <w:t>§</w:t>
      </w:r>
      <w:r>
        <w:rPr>
          <w:rFonts w:cs="Arial" w:ascii="Arial" w:hAnsi="Arial"/>
          <w:sz w:val="22"/>
          <w:szCs w:val="22"/>
        </w:rPr>
        <w:t xml:space="preserve"> 14. za każdy dzień opóźnienia.</w:t>
      </w:r>
    </w:p>
    <w:p>
      <w:pPr>
        <w:pStyle w:val="Standard"/>
        <w:spacing w:lineRule="auto" w:line="360"/>
        <w:jc w:val="both"/>
        <w:rPr/>
      </w:pPr>
      <w:r>
        <w:rPr>
          <w:rFonts w:cs="Arial" w:ascii="Arial" w:hAnsi="Arial"/>
          <w:sz w:val="22"/>
          <w:szCs w:val="22"/>
        </w:rPr>
        <w:t xml:space="preserve">3. Wykonawca zapłaci Zamawiającemu karę umowną za nieprzedłożenie do zaakceptowania projektu umowy o podwykonawstwo, której przedmiotem są roboty budowlane, lub projektu jej zmiany w wysokości 0,1% wartości wynagrodzenia całkowitego brutto określonego w </w:t>
      </w:r>
      <w:r>
        <w:rPr>
          <w:rFonts w:eastAsia="Arial" w:cs="Arial" w:ascii="Arial" w:hAnsi="Arial"/>
          <w:sz w:val="22"/>
          <w:szCs w:val="22"/>
        </w:rPr>
        <w:t>§</w:t>
      </w:r>
      <w:r>
        <w:rPr>
          <w:rFonts w:cs="Arial" w:ascii="Arial" w:hAnsi="Arial"/>
          <w:sz w:val="22"/>
          <w:szCs w:val="22"/>
        </w:rPr>
        <w:t xml:space="preserve"> 14 umowy, za każdy dzień opóźnienia.</w:t>
      </w:r>
    </w:p>
    <w:p>
      <w:pPr>
        <w:pStyle w:val="Standard"/>
        <w:spacing w:lineRule="auto" w:line="360"/>
        <w:jc w:val="both"/>
        <w:rPr/>
      </w:pPr>
      <w:r>
        <w:rPr>
          <w:rFonts w:cs="Arial" w:ascii="Arial" w:hAnsi="Arial"/>
          <w:sz w:val="22"/>
          <w:szCs w:val="22"/>
        </w:rPr>
        <w:t xml:space="preserve">4. Wykonawca zapłaci Zamawiającemu karę umowną za nieprzedłożenie Zamawiającemu poświadczonej za zgodność z oryginałem kopii zawartych umów o podwykonawstwo lub ich zmian, w terminie wynikającym z </w:t>
      </w:r>
      <w:r>
        <w:rPr>
          <w:rFonts w:eastAsia="Arial" w:cs="Arial" w:ascii="Arial" w:hAnsi="Arial"/>
          <w:sz w:val="22"/>
          <w:szCs w:val="22"/>
        </w:rPr>
        <w:t>§</w:t>
      </w:r>
      <w:r>
        <w:rPr>
          <w:rFonts w:cs="Arial" w:ascii="Arial" w:hAnsi="Arial"/>
          <w:sz w:val="22"/>
          <w:szCs w:val="22"/>
        </w:rPr>
        <w:t xml:space="preserve"> 16 ust. 8, w wysokości 0,1% wartości wynagrodzenia całkowitego brutto określonego w </w:t>
      </w:r>
      <w:r>
        <w:rPr>
          <w:rFonts w:eastAsia="Arial" w:cs="Arial" w:ascii="Arial" w:hAnsi="Arial"/>
          <w:sz w:val="22"/>
          <w:szCs w:val="22"/>
        </w:rPr>
        <w:t>§ 14,</w:t>
      </w:r>
      <w:r>
        <w:rPr>
          <w:rFonts w:cs="Arial" w:ascii="Arial" w:hAnsi="Arial"/>
          <w:sz w:val="22"/>
          <w:szCs w:val="22"/>
        </w:rPr>
        <w:t xml:space="preserve"> za każdy dzień opóźnienia.</w:t>
      </w:r>
    </w:p>
    <w:p>
      <w:pPr>
        <w:pStyle w:val="Standard"/>
        <w:spacing w:lineRule="auto" w:line="360"/>
        <w:jc w:val="both"/>
        <w:rPr/>
      </w:pPr>
      <w:r>
        <w:rPr>
          <w:rFonts w:cs="Arial" w:ascii="Arial" w:hAnsi="Arial"/>
          <w:color w:val="000000"/>
          <w:sz w:val="22"/>
          <w:szCs w:val="22"/>
        </w:rPr>
        <w:t xml:space="preserve">5. Wykonawca zapłaci Zamawiającemu karę umowną z tytułu braku zmiany umowy o podwykonawstwo w zakresie terminu zapłaty, pomimo zastrzeżeń zgłoszonych w trybie          </w:t>
      </w:r>
      <w:r>
        <w:rPr>
          <w:rFonts w:eastAsia="Arial" w:cs="Arial" w:ascii="Arial" w:hAnsi="Arial"/>
          <w:color w:val="000000"/>
          <w:sz w:val="22"/>
          <w:szCs w:val="22"/>
        </w:rPr>
        <w:t>§</w:t>
      </w:r>
      <w:r>
        <w:rPr>
          <w:rFonts w:cs="Arial" w:ascii="Arial" w:hAnsi="Arial"/>
          <w:color w:val="000000"/>
          <w:sz w:val="22"/>
          <w:szCs w:val="22"/>
        </w:rPr>
        <w:t xml:space="preserve"> 16 ust. 6 pkt 2), w wysokości 0,1% wartości wynagrodzenia całkowitego brutto określonego w </w:t>
      </w:r>
      <w:r>
        <w:rPr>
          <w:rFonts w:eastAsia="Arial" w:cs="Arial" w:ascii="Arial" w:hAnsi="Arial"/>
          <w:color w:val="000000"/>
          <w:sz w:val="22"/>
          <w:szCs w:val="22"/>
        </w:rPr>
        <w:t>§</w:t>
      </w:r>
      <w:r>
        <w:rPr>
          <w:rFonts w:cs="Arial" w:ascii="Arial" w:hAnsi="Arial"/>
          <w:color w:val="000000"/>
          <w:sz w:val="22"/>
          <w:szCs w:val="22"/>
        </w:rPr>
        <w:t xml:space="preserve"> 14 umowy  za każdy dzień opóźnienia, licząc od 7 dnia po dniu zgłoszenia zastrzeżeń.</w:t>
      </w:r>
    </w:p>
    <w:p>
      <w:pPr>
        <w:pStyle w:val="Standard"/>
        <w:spacing w:lineRule="auto" w:line="360"/>
        <w:jc w:val="both"/>
        <w:rPr/>
      </w:pPr>
      <w:r>
        <w:rPr>
          <w:rFonts w:cs="Arial" w:ascii="Arial" w:hAnsi="Arial"/>
          <w:color w:val="000000"/>
          <w:sz w:val="22"/>
          <w:szCs w:val="22"/>
        </w:rPr>
        <w:t xml:space="preserve">6. Wykonawca zapłaci Zamawiającemu karę umowną z tytułu niezatrudnienia na podstawie umowę o pracę osób, o których mowa w </w:t>
      </w:r>
      <w:r>
        <w:rPr>
          <w:rFonts w:cs="Arial" w:ascii="Arial" w:hAnsi="Arial"/>
          <w:sz w:val="22"/>
          <w:szCs w:val="22"/>
        </w:rPr>
        <w:t>§ 6</w:t>
      </w:r>
      <w:r>
        <w:rPr>
          <w:rFonts w:cs="Arial" w:ascii="Arial" w:hAnsi="Arial"/>
          <w:color w:val="000000"/>
          <w:sz w:val="22"/>
          <w:szCs w:val="22"/>
        </w:rPr>
        <w:t>, w wysokości 100,00 zł za każdy dzień pracy każdej osoby niezatrudnionej na podstawie umowę o pracę.</w:t>
      </w:r>
    </w:p>
    <w:p>
      <w:pPr>
        <w:pStyle w:val="Standard"/>
        <w:spacing w:lineRule="auto" w:line="360"/>
        <w:jc w:val="both"/>
        <w:rPr/>
      </w:pPr>
      <w:r>
        <w:rPr>
          <w:rFonts w:cs="Arial" w:ascii="Arial" w:hAnsi="Arial"/>
          <w:color w:val="000000"/>
          <w:sz w:val="22"/>
          <w:szCs w:val="22"/>
        </w:rPr>
        <w:t xml:space="preserve">7. </w:t>
      </w:r>
      <w:r>
        <w:rPr>
          <w:rFonts w:cs="Arial" w:ascii="Arial" w:hAnsi="Arial"/>
          <w:sz w:val="22"/>
          <w:szCs w:val="22"/>
        </w:rPr>
        <w:t>Wykonawca zobowiązuje się do zapłacenia kary umownej w terminie 7 dni od otrzymania wezwania do zapłaty.</w:t>
      </w:r>
    </w:p>
    <w:p>
      <w:pPr>
        <w:pStyle w:val="Standard"/>
        <w:spacing w:lineRule="auto" w:line="360"/>
        <w:jc w:val="both"/>
        <w:rPr/>
      </w:pPr>
      <w:r>
        <w:rPr>
          <w:rFonts w:cs="Arial" w:ascii="Arial" w:hAnsi="Arial"/>
          <w:sz w:val="22"/>
          <w:szCs w:val="22"/>
        </w:rPr>
        <w:t>8. W razie opóźnienia w zapłacie kary umownej Zamawiający może potrącić należną mu karę z należności przysługującej Wykonawcy od Zamawiającego, na co Wykonawca wyraża zgodę, z zastrzeżeniem art. 15r</w:t>
      </w:r>
      <w:r>
        <w:rPr>
          <w:rFonts w:cs="Arial" w:ascii="Arial" w:hAnsi="Arial"/>
          <w:sz w:val="22"/>
          <w:szCs w:val="22"/>
          <w:vertAlign w:val="superscript"/>
        </w:rPr>
        <w:t>1</w:t>
      </w:r>
      <w:r>
        <w:rPr>
          <w:rFonts w:cs="Arial" w:ascii="Arial" w:hAnsi="Arial"/>
          <w:sz w:val="22"/>
          <w:szCs w:val="22"/>
        </w:rPr>
        <w:t xml:space="preserve"> ust. 1 ustawy z dnia 2 marca 2020 r. (t.j. Dz. U. z 2020 r., poz. 374 ze zm.) o szczególnych rozwiązaniach związanych z zapobieganiem, przeciwdziałaniem i zwalczaniem COVID-19, innych chorób zakaźnych oraz wywołanych nimi sytuacji kryzysowych.</w:t>
      </w:r>
    </w:p>
    <w:p>
      <w:pPr>
        <w:pStyle w:val="Standard"/>
        <w:spacing w:lineRule="auto" w:line="360"/>
        <w:jc w:val="both"/>
        <w:rPr>
          <w:rFonts w:ascii="Arial" w:hAnsi="Arial" w:cs="Arial"/>
          <w:sz w:val="22"/>
          <w:szCs w:val="22"/>
        </w:rPr>
      </w:pPr>
      <w:r>
        <w:rPr>
          <w:rFonts w:cs="Arial" w:ascii="Arial" w:hAnsi="Arial"/>
          <w:sz w:val="22"/>
          <w:szCs w:val="22"/>
        </w:rPr>
        <w:t>9. Strony umowy, niezależnie od kar umownych mogą dochodzić, na zasadach ogólnych prawa cywilnego, odszkodowania przewyższającego kary umowne.</w:t>
      </w:r>
    </w:p>
    <w:p>
      <w:pPr>
        <w:pStyle w:val="Standard"/>
        <w:spacing w:lineRule="auto" w:line="360" w:before="57" w:after="57"/>
        <w:jc w:val="center"/>
        <w:rPr>
          <w:rFonts w:ascii="Arial" w:hAnsi="Arial" w:cs="Arial"/>
          <w:sz w:val="22"/>
          <w:szCs w:val="22"/>
        </w:rPr>
      </w:pPr>
      <w:r>
        <w:rPr>
          <w:rFonts w:cs="Arial" w:ascii="Arial" w:hAnsi="Arial"/>
          <w:sz w:val="22"/>
          <w:szCs w:val="22"/>
        </w:rPr>
        <w:t>§ 18</w:t>
      </w:r>
    </w:p>
    <w:p>
      <w:pPr>
        <w:pStyle w:val="Standard"/>
        <w:spacing w:lineRule="auto" w:line="360"/>
        <w:jc w:val="both"/>
        <w:rPr/>
      </w:pPr>
      <w:r>
        <w:rPr>
          <w:rFonts w:cs="Arial" w:ascii="Arial" w:hAnsi="Arial"/>
          <w:sz w:val="22"/>
          <w:szCs w:val="22"/>
        </w:rPr>
        <w:t>1. Wykonawca w związku z wykonaniem przedmiotu umowy udziela Zamawiającemu …. miesięcy gwarancji, oddzielnie dla każdego wykonanego etapu przedmiotu zamówienia.</w:t>
      </w:r>
    </w:p>
    <w:p>
      <w:pPr>
        <w:pStyle w:val="Standard"/>
        <w:spacing w:lineRule="auto" w:line="360"/>
        <w:jc w:val="both"/>
        <w:rPr/>
      </w:pPr>
      <w:r>
        <w:rPr>
          <w:rFonts w:cs="Arial" w:ascii="Arial" w:hAnsi="Arial"/>
          <w:sz w:val="22"/>
          <w:szCs w:val="22"/>
        </w:rPr>
        <w:t>2. Wykonawca jest odpowiedzialny względem Zamawiającego za wszelkie wady prawne przedmiotu umowy, w tym również za ewentualne roszczenia osób trzecich wynikające          z naruszenia praw własności intelektualnej lub przemysłowej.</w:t>
      </w:r>
    </w:p>
    <w:p>
      <w:pPr>
        <w:pStyle w:val="Standard"/>
        <w:spacing w:lineRule="auto" w:line="360"/>
        <w:jc w:val="both"/>
        <w:rPr>
          <w:rFonts w:ascii="Arial" w:hAnsi="Arial" w:cs="Arial"/>
          <w:sz w:val="22"/>
          <w:szCs w:val="22"/>
        </w:rPr>
      </w:pPr>
      <w:r>
        <w:rPr>
          <w:rFonts w:cs="Arial" w:ascii="Arial" w:hAnsi="Arial"/>
          <w:sz w:val="22"/>
          <w:szCs w:val="22"/>
        </w:rPr>
        <w:t>3. Wykonawca zapewnia, że dołoży najwyższej staranności i gwarantuje Zamawiającemu, że wykonany  przedmiot umowy będzie wolny od wad fizycznych. Zamawiający może wykonać uprawnienia z tytułu gwarancji niezależnie od uprawnień z tytułu rękojmi za wady fizyczne.</w:t>
      </w:r>
    </w:p>
    <w:p>
      <w:pPr>
        <w:pStyle w:val="Standard"/>
        <w:spacing w:lineRule="auto" w:line="360"/>
        <w:jc w:val="both"/>
        <w:rPr>
          <w:rFonts w:ascii="Arial" w:hAnsi="Arial" w:cs="Arial"/>
          <w:color w:val="000000"/>
          <w:sz w:val="22"/>
          <w:szCs w:val="22"/>
        </w:rPr>
      </w:pPr>
      <w:r>
        <w:rPr>
          <w:rFonts w:cs="Arial" w:ascii="Arial" w:hAnsi="Arial"/>
          <w:color w:val="000000"/>
          <w:sz w:val="22"/>
          <w:szCs w:val="22"/>
        </w:rPr>
        <w:t>4. W ramach udzielonej gwarancji Wykonawca zobowiązany jest do usunięcia wszelkich wad wykonanego przedmiotu umowy np. technicznych, technologicznych i wykonawczych, uniemożliwiających prawidłową eksploatację przedmiotu umowy lub obniżających jego jakość.</w:t>
      </w:r>
    </w:p>
    <w:p>
      <w:pPr>
        <w:pStyle w:val="Standard"/>
        <w:spacing w:lineRule="auto" w:line="360"/>
        <w:jc w:val="both"/>
        <w:rPr/>
      </w:pPr>
      <w:r>
        <w:rPr>
          <w:rStyle w:val="FontStyle14"/>
          <w:rFonts w:cs="Arial" w:ascii="Arial" w:hAnsi="Arial"/>
          <w:lang w:eastAsia="pl-PL"/>
        </w:rPr>
        <w:t>5. Odpowiedzialność z tytułu gwarancji obejmuje zarówno wady powstałe z przyczyn tkwiących w przedmiocie umowy w chwili dokonania ich odbioru przez Zamawiającego, jak i wszelkie inne wady powstałe z przyczyn, za które Wykonawca ponosi odpowiedzialność, pod warunkiem, że wady te ujawnią się w ciągu terminu obowiązywania gwarancji.</w:t>
      </w:r>
    </w:p>
    <w:p>
      <w:pPr>
        <w:pStyle w:val="Standard"/>
        <w:spacing w:lineRule="auto" w:line="360"/>
        <w:jc w:val="both"/>
        <w:rPr/>
      </w:pPr>
      <w:r>
        <w:rPr>
          <w:rStyle w:val="FontStyle14"/>
          <w:rFonts w:cs="Arial" w:ascii="Arial" w:hAnsi="Arial"/>
          <w:lang w:eastAsia="pl-PL"/>
        </w:rPr>
        <w:t>6. Jeśli Wykonawca, po wezwaniu do usunięcia wad w drodze naprawy lub wymiany, nie dopełni obowiązku w terminie określonym w wezwaniu, Zamawiający jest uprawniony do usunięcia wad w drodze naprawy lub wymiany na ryzyko i koszt Wykonawcy, na co Wykonawca wyraża zgodę, przy jednoczesnym zachowaniu przez Wykonawcę wszelkich innych uprawnień przysługujących mu na podstawie umowy oraz przepisów prawa.</w:t>
      </w:r>
    </w:p>
    <w:p>
      <w:pPr>
        <w:pStyle w:val="Standard"/>
        <w:tabs>
          <w:tab w:val="clear" w:pos="720"/>
          <w:tab w:val="left" w:pos="-2205" w:leader="none"/>
        </w:tabs>
        <w:spacing w:lineRule="auto" w:line="360" w:before="57" w:after="57"/>
        <w:jc w:val="center"/>
        <w:rPr>
          <w:rFonts w:ascii="Arial" w:hAnsi="Arial" w:cs="Arial"/>
          <w:sz w:val="22"/>
          <w:szCs w:val="22"/>
        </w:rPr>
      </w:pPr>
      <w:r>
        <w:rPr>
          <w:rFonts w:cs="Arial" w:ascii="Arial" w:hAnsi="Arial"/>
          <w:sz w:val="22"/>
          <w:szCs w:val="22"/>
        </w:rPr>
        <w:t>§ 19</w:t>
      </w:r>
    </w:p>
    <w:p>
      <w:pPr>
        <w:pStyle w:val="Standard"/>
        <w:tabs>
          <w:tab w:val="clear" w:pos="720"/>
          <w:tab w:val="left" w:pos="-2205" w:leader="none"/>
        </w:tabs>
        <w:spacing w:lineRule="auto" w:line="360"/>
        <w:jc w:val="both"/>
        <w:rPr/>
      </w:pPr>
      <w:r>
        <w:rPr>
          <w:rStyle w:val="FontStyle14"/>
          <w:rFonts w:cs="Arial" w:ascii="Arial" w:hAnsi="Arial"/>
          <w:lang w:eastAsia="pl-PL"/>
        </w:rPr>
        <w:t>1. W okresie gwarancji Wykonawca zobowiązany będzie, w przypadku wystąpienia jakiejkolwiek wady przedmiotu umowy, do naprawy lub wymiany wadliwej części przedmiotu umowy na wolną od wad w terminie 7 dni roboczych od zgłoszenia przez Zamawiającego wady. Termin na naprawę lub wymianę wadliwej części przedmiotu umowy liczy się od momentu zgłoszenia przez Zamawiającego wady, dokonanego za pomocą e-mail Wykonawcy, którego adres wskazany został  w niniejszej umowie.</w:t>
      </w:r>
    </w:p>
    <w:p>
      <w:pPr>
        <w:pStyle w:val="Standard"/>
        <w:tabs>
          <w:tab w:val="clear" w:pos="720"/>
          <w:tab w:val="left" w:pos="-2205" w:leader="none"/>
        </w:tabs>
        <w:spacing w:lineRule="auto" w:line="360"/>
        <w:jc w:val="both"/>
        <w:rPr/>
      </w:pPr>
      <w:r>
        <w:rPr>
          <w:rStyle w:val="FontStyle14"/>
          <w:rFonts w:cs="Arial" w:ascii="Arial" w:hAnsi="Arial"/>
          <w:lang w:eastAsia="pl-PL"/>
        </w:rPr>
        <w:t>2. W przypadku przekroczenia terminu, w którym powinna zostać dokonana naprawa lub wymiana, Zamawiający naliczy kary umowne z tytułu niedotrzymania warunków gwarancji. Wysokość i zasady naliczania tych kar zostały określone w § 17 umowy.</w:t>
      </w:r>
    </w:p>
    <w:p>
      <w:pPr>
        <w:pStyle w:val="Standard"/>
        <w:tabs>
          <w:tab w:val="clear" w:pos="720"/>
          <w:tab w:val="left" w:pos="-2205" w:leader="none"/>
        </w:tabs>
        <w:spacing w:lineRule="auto" w:line="360"/>
        <w:jc w:val="both"/>
        <w:rPr/>
      </w:pPr>
      <w:r>
        <w:rPr>
          <w:rStyle w:val="FontStyle14"/>
          <w:rFonts w:cs="Arial" w:ascii="Arial" w:hAnsi="Arial"/>
          <w:lang w:eastAsia="pl-PL"/>
        </w:rPr>
        <w:t>3. W związku z wykonywaniem napraw gwarancyjnych Wykonawca nie będzie obciążał Zamawiającego żadnymi kosztami np.: z tytułu zastosowanych części do napraw, kosztów dojazdu lub transportu, a także z tytułu czynności o charakterze konserwacyjnym nawet wtedy, gdy ich przeprowadzenie w określonym czasie wymagane jest dla zachowania gwarancji lub poprawności działania przedmiotu umowy. Jeżeli przeprowadzenie w określonym czasie czynności konserwacyjnych jest wymagane przez producenta sprzętu lub materiałów, to za wykonanie tych czynności w okresie gwarancji odpowiada Wykonawca i ponosi wszystkie związane z tym koszty.</w:t>
      </w:r>
    </w:p>
    <w:p>
      <w:pPr>
        <w:pStyle w:val="Standard"/>
        <w:spacing w:lineRule="auto" w:line="360" w:before="57" w:after="57"/>
        <w:jc w:val="center"/>
        <w:rPr>
          <w:rFonts w:ascii="Arial" w:hAnsi="Arial" w:cs="Arial"/>
          <w:sz w:val="22"/>
          <w:szCs w:val="22"/>
        </w:rPr>
      </w:pPr>
      <w:r>
        <w:rPr>
          <w:rFonts w:cs="Arial" w:ascii="Arial" w:hAnsi="Arial"/>
          <w:sz w:val="22"/>
          <w:szCs w:val="22"/>
        </w:rPr>
        <w:t>§ 20</w:t>
      </w:r>
    </w:p>
    <w:p>
      <w:pPr>
        <w:pStyle w:val="Standard"/>
        <w:spacing w:lineRule="auto" w:line="360" w:before="57" w:after="57"/>
        <w:jc w:val="both"/>
        <w:rPr/>
      </w:pPr>
      <w:r>
        <w:rPr>
          <w:rFonts w:cs="Arial" w:ascii="Arial" w:hAnsi="Arial"/>
          <w:sz w:val="22"/>
          <w:szCs w:val="22"/>
        </w:rPr>
        <w:t>1. W celu zabezpieczenia należytego wykonania umowy Wykonawca wnosi w dniu zawarcia umowy zabezpieczenie w ………………………... w wysokości 5% ceny ofertowej brutto określonej § 14, równej ………………. zł (słownie: ………………………………….).</w:t>
      </w:r>
    </w:p>
    <w:p>
      <w:pPr>
        <w:pStyle w:val="Standard"/>
        <w:spacing w:lineRule="auto" w:line="360" w:before="57" w:after="57"/>
        <w:jc w:val="both"/>
        <w:rPr/>
      </w:pPr>
      <w:r>
        <w:rPr>
          <w:rStyle w:val="FontStyle14"/>
          <w:rFonts w:cs="Arial" w:ascii="Arial" w:hAnsi="Arial"/>
        </w:rPr>
        <w:t>2. Zwrot zabezpieczenia w części równej 70% nastąpi w ciągu 30 dni od dnia wykonania zamówienia i uznania go przez Zamawiającego za należycie wykonane. W przypadku skorzystania z prawa opcji zwrot zabezpieczenia nastąpi po wykonaniu całego przedmiotu zamówienia. Pozostała część zabezpieczenia w części równej 30% pozostawiona na zabezpieczenie roszczeń z tytułu rękojmi za wady zwrócona zostanie nie później, niż w 15 dniu po całkowitym upływie okresu rękojmi za wady obowiązującym dla etapu I i etapu II.</w:t>
      </w:r>
    </w:p>
    <w:p>
      <w:pPr>
        <w:pStyle w:val="Standard"/>
        <w:tabs>
          <w:tab w:val="clear" w:pos="720"/>
          <w:tab w:val="left" w:pos="2634" w:leader="none"/>
          <w:tab w:val="left" w:pos="2915" w:leader="none"/>
        </w:tabs>
        <w:spacing w:lineRule="auto" w:line="360" w:before="57" w:after="57"/>
        <w:jc w:val="center"/>
        <w:rPr>
          <w:rFonts w:ascii="Arial" w:hAnsi="Arial" w:cs="Arial"/>
          <w:sz w:val="22"/>
          <w:szCs w:val="22"/>
        </w:rPr>
      </w:pPr>
      <w:r>
        <w:rPr>
          <w:rFonts w:cs="Arial" w:ascii="Arial" w:hAnsi="Arial"/>
          <w:sz w:val="22"/>
          <w:szCs w:val="22"/>
        </w:rPr>
      </w:r>
    </w:p>
    <w:p>
      <w:pPr>
        <w:pStyle w:val="Standard"/>
        <w:tabs>
          <w:tab w:val="clear" w:pos="720"/>
          <w:tab w:val="left" w:pos="2634" w:leader="none"/>
          <w:tab w:val="left" w:pos="2915" w:leader="none"/>
        </w:tabs>
        <w:spacing w:lineRule="auto" w:line="360" w:before="57" w:after="57"/>
        <w:jc w:val="center"/>
        <w:rPr>
          <w:rFonts w:ascii="Arial" w:hAnsi="Arial" w:cs="Arial"/>
          <w:sz w:val="22"/>
          <w:szCs w:val="22"/>
        </w:rPr>
      </w:pPr>
      <w:r>
        <w:rPr>
          <w:rFonts w:cs="Arial" w:ascii="Arial" w:hAnsi="Arial"/>
          <w:sz w:val="22"/>
          <w:szCs w:val="22"/>
        </w:rPr>
        <w:t>§ 21</w:t>
      </w:r>
    </w:p>
    <w:p>
      <w:pPr>
        <w:pStyle w:val="Standard"/>
        <w:tabs>
          <w:tab w:val="clear" w:pos="720"/>
          <w:tab w:val="left" w:pos="2634" w:leader="none"/>
          <w:tab w:val="left" w:pos="2915" w:leader="none"/>
        </w:tabs>
        <w:spacing w:lineRule="auto" w:line="360"/>
        <w:jc w:val="both"/>
        <w:rPr>
          <w:rFonts w:ascii="Arial" w:hAnsi="Arial" w:cs="Arial"/>
          <w:sz w:val="22"/>
          <w:szCs w:val="22"/>
        </w:rPr>
      </w:pPr>
      <w:r>
        <w:rPr>
          <w:rFonts w:cs="Arial" w:ascii="Arial" w:hAnsi="Arial"/>
          <w:sz w:val="22"/>
          <w:szCs w:val="22"/>
        </w:rPr>
        <w:t>1. Oprócz wypadków wymienionych w przepisach Kodeksu cywilnego Zamawiający może odstąpić od umowy w razie:</w:t>
      </w:r>
    </w:p>
    <w:p>
      <w:pPr>
        <w:pStyle w:val="Standard"/>
        <w:tabs>
          <w:tab w:val="clear" w:pos="720"/>
          <w:tab w:val="left" w:pos="2634" w:leader="none"/>
          <w:tab w:val="left" w:pos="2915" w:leader="none"/>
        </w:tabs>
        <w:spacing w:lineRule="auto" w:line="360"/>
        <w:jc w:val="both"/>
        <w:rPr>
          <w:rFonts w:ascii="Arial" w:hAnsi="Arial" w:cs="Arial"/>
          <w:sz w:val="22"/>
          <w:szCs w:val="22"/>
        </w:rPr>
      </w:pPr>
      <w:r>
        <w:rPr>
          <w:rFonts w:cs="Arial" w:ascii="Arial" w:hAnsi="Arial"/>
          <w:sz w:val="22"/>
          <w:szCs w:val="22"/>
        </w:rPr>
        <w:t>1) opóźnienia w rozpoczęciu robót dłuższego niż 14 dni od dnia przekazania placu budowy,</w:t>
      </w:r>
    </w:p>
    <w:p>
      <w:pPr>
        <w:pStyle w:val="Standard"/>
        <w:tabs>
          <w:tab w:val="clear" w:pos="720"/>
          <w:tab w:val="left" w:pos="2634" w:leader="none"/>
          <w:tab w:val="left" w:pos="2915" w:leader="none"/>
        </w:tabs>
        <w:spacing w:lineRule="auto" w:line="360"/>
        <w:jc w:val="both"/>
        <w:rPr>
          <w:rFonts w:ascii="Arial" w:hAnsi="Arial" w:cs="Arial"/>
          <w:sz w:val="22"/>
          <w:szCs w:val="22"/>
        </w:rPr>
      </w:pPr>
      <w:r>
        <w:rPr>
          <w:rFonts w:cs="Arial" w:ascii="Arial" w:hAnsi="Arial"/>
          <w:sz w:val="22"/>
          <w:szCs w:val="22"/>
        </w:rPr>
        <w:t>2) istotnej zmiany okoliczności powodującej, iż wykonanie umowy nie leży w interesie publicznym, czego nie można było przewidzieć w chwili zawarcia umowy,</w:t>
      </w:r>
    </w:p>
    <w:p>
      <w:pPr>
        <w:pStyle w:val="Standard"/>
        <w:tabs>
          <w:tab w:val="clear" w:pos="720"/>
          <w:tab w:val="left" w:pos="2634" w:leader="none"/>
          <w:tab w:val="left" w:pos="2915" w:leader="none"/>
        </w:tabs>
        <w:spacing w:lineRule="auto" w:line="360"/>
        <w:jc w:val="both"/>
        <w:rPr>
          <w:rFonts w:ascii="Arial" w:hAnsi="Arial" w:cs="Arial"/>
          <w:sz w:val="22"/>
          <w:szCs w:val="22"/>
        </w:rPr>
      </w:pPr>
      <w:r>
        <w:rPr>
          <w:rFonts w:cs="Arial" w:ascii="Arial" w:hAnsi="Arial"/>
          <w:sz w:val="22"/>
          <w:szCs w:val="22"/>
        </w:rPr>
        <w:t>3) likwidacji  Wykonawcy,</w:t>
      </w:r>
    </w:p>
    <w:p>
      <w:pPr>
        <w:pStyle w:val="Standard"/>
        <w:tabs>
          <w:tab w:val="clear" w:pos="720"/>
          <w:tab w:val="left" w:pos="2634" w:leader="none"/>
          <w:tab w:val="left" w:pos="2915" w:leader="none"/>
        </w:tabs>
        <w:spacing w:lineRule="auto" w:line="360"/>
        <w:jc w:val="both"/>
        <w:rPr>
          <w:rFonts w:ascii="Arial" w:hAnsi="Arial" w:cs="Arial"/>
          <w:sz w:val="22"/>
          <w:szCs w:val="22"/>
        </w:rPr>
      </w:pPr>
      <w:r>
        <w:rPr>
          <w:rFonts w:cs="Arial" w:ascii="Arial" w:hAnsi="Arial"/>
          <w:sz w:val="22"/>
          <w:szCs w:val="22"/>
        </w:rPr>
        <w:t>4) wydania nakazu zajęcia majątku Wykonawcy.</w:t>
      </w:r>
    </w:p>
    <w:p>
      <w:pPr>
        <w:pStyle w:val="Standard"/>
        <w:tabs>
          <w:tab w:val="clear" w:pos="720"/>
          <w:tab w:val="left" w:pos="2634" w:leader="none"/>
          <w:tab w:val="left" w:pos="2915" w:leader="none"/>
        </w:tabs>
        <w:spacing w:lineRule="auto" w:line="360"/>
        <w:jc w:val="both"/>
        <w:rPr>
          <w:rFonts w:ascii="Arial" w:hAnsi="Arial" w:cs="Arial"/>
          <w:sz w:val="22"/>
          <w:szCs w:val="22"/>
        </w:rPr>
      </w:pPr>
      <w:r>
        <w:rPr>
          <w:rFonts w:cs="Arial" w:ascii="Arial" w:hAnsi="Arial"/>
          <w:sz w:val="22"/>
          <w:szCs w:val="22"/>
        </w:rPr>
        <w:t>2. Odstąpienie od umowy w przypadkach o których mowa w ust. 1 może  nastąpić w terminie 30 dni od powzięcia wiadomości przez Zamawiającego o ich zaistnieniu.</w:t>
      </w:r>
    </w:p>
    <w:p>
      <w:pPr>
        <w:pStyle w:val="Standard"/>
        <w:tabs>
          <w:tab w:val="clear" w:pos="720"/>
          <w:tab w:val="left" w:pos="2634" w:leader="none"/>
          <w:tab w:val="left" w:pos="2915" w:leader="none"/>
        </w:tabs>
        <w:spacing w:lineRule="auto" w:line="360"/>
        <w:jc w:val="both"/>
        <w:rPr>
          <w:rFonts w:ascii="Arial" w:hAnsi="Arial" w:cs="Arial"/>
          <w:sz w:val="22"/>
          <w:szCs w:val="22"/>
        </w:rPr>
      </w:pPr>
      <w:r>
        <w:rPr>
          <w:rFonts w:cs="Arial" w:ascii="Arial" w:hAnsi="Arial"/>
          <w:sz w:val="22"/>
          <w:szCs w:val="22"/>
        </w:rPr>
        <w:t>3. Odstąpienie od umowy powinno nastąpić w formie pisemnej pod rygorem nieważności i powinno zawierać uzasadnienie.</w:t>
      </w:r>
    </w:p>
    <w:p>
      <w:pPr>
        <w:pStyle w:val="Standard"/>
        <w:tabs>
          <w:tab w:val="clear" w:pos="720"/>
          <w:tab w:val="left" w:pos="2634" w:leader="none"/>
          <w:tab w:val="left" w:pos="2915" w:leader="none"/>
        </w:tabs>
        <w:spacing w:lineRule="auto" w:line="360"/>
        <w:jc w:val="both"/>
        <w:rPr>
          <w:rFonts w:ascii="Arial" w:hAnsi="Arial" w:cs="Arial"/>
          <w:sz w:val="22"/>
          <w:szCs w:val="22"/>
        </w:rPr>
      </w:pPr>
      <w:r>
        <w:rPr>
          <w:rFonts w:cs="Arial" w:ascii="Arial" w:hAnsi="Arial"/>
          <w:sz w:val="22"/>
          <w:szCs w:val="22"/>
        </w:rPr>
        <w:t>4. Skutki odstąpienia od umowy nie dotyczą możliwości dochodzenia przez Zamawiającego od Wykonawcy kar umownych, roszczeń odszkodowawczych.</w:t>
      </w:r>
    </w:p>
    <w:p>
      <w:pPr>
        <w:pStyle w:val="Standard"/>
        <w:spacing w:lineRule="auto" w:line="360" w:before="57" w:after="57"/>
        <w:jc w:val="center"/>
        <w:rPr>
          <w:rFonts w:ascii="Arial" w:hAnsi="Arial" w:cs="Arial"/>
          <w:sz w:val="22"/>
          <w:szCs w:val="22"/>
        </w:rPr>
      </w:pPr>
      <w:r>
        <w:rPr>
          <w:rFonts w:cs="Arial" w:ascii="Arial" w:hAnsi="Arial"/>
          <w:sz w:val="22"/>
          <w:szCs w:val="22"/>
        </w:rPr>
        <w:t>§ 22</w:t>
      </w:r>
    </w:p>
    <w:p>
      <w:pPr>
        <w:pStyle w:val="Tekstpodstawowy21"/>
        <w:tabs>
          <w:tab w:val="clear" w:pos="720"/>
          <w:tab w:val="left" w:pos="439" w:leader="none"/>
        </w:tabs>
        <w:spacing w:lineRule="auto" w:line="360" w:before="57" w:after="57"/>
        <w:rPr>
          <w:rFonts w:ascii="Arial" w:hAnsi="Arial" w:cs="Arial"/>
          <w:sz w:val="22"/>
          <w:szCs w:val="22"/>
        </w:rPr>
      </w:pPr>
      <w:r>
        <w:rPr>
          <w:rFonts w:cs="Arial" w:ascii="Arial" w:hAnsi="Arial"/>
          <w:sz w:val="22"/>
          <w:szCs w:val="22"/>
        </w:rPr>
        <w:t>Na podstawie art. 144 ust. 1 pkt. 1 ustawy z dnia 29 stycznia 2004 r. Prawo zamówień publicznych (t. j. Dz. U. z 2019 r., poz. 1843 ze zm.), Zamawiający przewiduje dopuszczalność następujących zmian w treści zawartej umowy:</w:t>
      </w:r>
    </w:p>
    <w:p>
      <w:pPr>
        <w:pStyle w:val="Standard"/>
        <w:spacing w:lineRule="auto" w:line="360"/>
        <w:jc w:val="both"/>
        <w:rPr/>
      </w:pPr>
      <w:r>
        <w:rPr>
          <w:rFonts w:cs="Arial" w:ascii="Arial" w:hAnsi="Arial"/>
          <w:sz w:val="22"/>
          <w:szCs w:val="22"/>
          <w:lang w:eastAsia="pl-PL"/>
        </w:rPr>
        <w:t>1) dopuszczalna jest zmiana terminu wykonania przedmiotu umowy łącznie i każdego z etapów, w sytuacji wystąpienia niekorzystnych warunków atmosferycznych uniemożliwiających prawidłowe wykonanie przedmiotu umowy, przy czym przez niekorzystne warunki atmosferyczne należy rozumieć  w szczególności nadzwyczajne zjawiska pogodowe takie jak: nawałnice, ul</w:t>
      </w:r>
      <w:r>
        <w:rPr>
          <w:rFonts w:cs="Arial" w:ascii="Arial" w:hAnsi="Arial"/>
          <w:spacing w:val="-6"/>
          <w:sz w:val="22"/>
          <w:szCs w:val="22"/>
          <w:lang w:eastAsia="pl-PL"/>
        </w:rPr>
        <w:t>ewne deszcze, bardzo silne wiatry, niskie temperatury uniemożliwiające</w:t>
      </w:r>
      <w:r>
        <w:rPr>
          <w:rFonts w:cs="Arial" w:ascii="Arial" w:hAnsi="Arial"/>
          <w:spacing w:val="-5"/>
          <w:sz w:val="22"/>
          <w:szCs w:val="22"/>
          <w:lang w:eastAsia="pl-PL"/>
        </w:rPr>
        <w:t xml:space="preserve"> wykonanie przedmiotu umowy ze względów technologicznych,</w:t>
      </w:r>
      <w:r>
        <w:rPr>
          <w:rFonts w:cs="Arial" w:ascii="Arial" w:hAnsi="Arial"/>
          <w:spacing w:val="-6"/>
          <w:sz w:val="22"/>
          <w:szCs w:val="22"/>
          <w:lang w:eastAsia="pl-PL"/>
        </w:rPr>
        <w:t xml:space="preserve"> co może mieć wpływ na jakość wykonania. Wystąpienie niekorzystnych warunków pogodowych Wykonawca winien zgłosić w dokumentacji budowy oraz pisemnie Inspektorowi Nadzoru Inwestorskiego oraz Zamawiającemu. Zgłoszenie powinno zostać potwierdzone przez Inspektora Nadzoru Inwestorskiego, a okoliczności będące przeszkodą w prawidłowym wykonaniu przedmiotu umowy wykazane potwierdzeniem z najbliższej stacji meteorologicznej,</w:t>
      </w:r>
    </w:p>
    <w:p>
      <w:pPr>
        <w:pStyle w:val="Standard"/>
        <w:tabs>
          <w:tab w:val="clear" w:pos="720"/>
          <w:tab w:val="left" w:pos="426" w:leader="none"/>
        </w:tabs>
        <w:spacing w:lineRule="auto" w:line="360"/>
        <w:jc w:val="both"/>
        <w:rPr>
          <w:rFonts w:ascii="Arial" w:hAnsi="Arial" w:cs="Arial"/>
          <w:spacing w:val="-6"/>
          <w:sz w:val="22"/>
          <w:szCs w:val="22"/>
          <w:lang w:eastAsia="pl-PL"/>
        </w:rPr>
      </w:pPr>
      <w:r>
        <w:rPr>
          <w:rFonts w:cs="Arial" w:ascii="Arial" w:hAnsi="Arial"/>
          <w:spacing w:val="-6"/>
          <w:sz w:val="22"/>
          <w:szCs w:val="22"/>
          <w:lang w:eastAsia="pl-PL"/>
        </w:rPr>
        <w:t>2) dopuszczalna jest zmiana terminu realizacji i/lub zakresu robót każdego z etapu wraz ze zmianą wynagrodzenia będących następstwem okoliczności leżących po stronie Zamawiającego, a w szczególności: wstrzymania robót  przez Zamawiającego lub rezygnacji przez Zamawiającego z realizacji części przedmiotu umowy z przyczyn od Zamawiającego niezależnych,</w:t>
      </w:r>
    </w:p>
    <w:p>
      <w:pPr>
        <w:pStyle w:val="Standard"/>
        <w:tabs>
          <w:tab w:val="clear" w:pos="720"/>
          <w:tab w:val="left" w:pos="426" w:leader="none"/>
        </w:tabs>
        <w:spacing w:lineRule="auto" w:line="360"/>
        <w:jc w:val="both"/>
        <w:rPr/>
      </w:pPr>
      <w:r>
        <w:rPr>
          <w:rFonts w:cs="Arial" w:ascii="Arial" w:hAnsi="Arial"/>
          <w:sz w:val="22"/>
          <w:szCs w:val="22"/>
          <w:lang w:eastAsia="pl-PL"/>
        </w:rPr>
        <w:t xml:space="preserve">3) dopuszczalna jest </w:t>
      </w:r>
      <w:r>
        <w:rPr>
          <w:rFonts w:cs="Arial" w:ascii="Arial" w:hAnsi="Arial"/>
          <w:spacing w:val="-6"/>
          <w:sz w:val="22"/>
          <w:szCs w:val="22"/>
          <w:lang w:eastAsia="pl-PL"/>
        </w:rPr>
        <w:t xml:space="preserve">zmiana terminu realizacji i/lub zakresu robót każdego z etapów wraz ze zmianą wynagrodzenia </w:t>
      </w:r>
      <w:r>
        <w:rPr>
          <w:rFonts w:cs="Arial" w:ascii="Arial" w:hAnsi="Arial"/>
          <w:sz w:val="22"/>
          <w:szCs w:val="22"/>
          <w:lang w:eastAsia="pl-PL"/>
        </w:rPr>
        <w:t>wynikających z konieczności usunięcia błędów lub wprowadzenia zmian w dokumentacji projektowej lub specyfikacji technicznej wykonania i odbioru robót</w:t>
      </w:r>
      <w:r>
        <w:rPr>
          <w:rFonts w:cs="Arial" w:ascii="Arial" w:hAnsi="Arial"/>
          <w:spacing w:val="-6"/>
          <w:sz w:val="22"/>
          <w:szCs w:val="22"/>
          <w:lang w:eastAsia="pl-PL"/>
        </w:rPr>
        <w:t>,</w:t>
      </w:r>
    </w:p>
    <w:p>
      <w:pPr>
        <w:pStyle w:val="Standard"/>
        <w:tabs>
          <w:tab w:val="clear" w:pos="720"/>
          <w:tab w:val="left" w:pos="426" w:leader="none"/>
        </w:tabs>
        <w:spacing w:lineRule="auto" w:line="360"/>
        <w:jc w:val="both"/>
        <w:rPr>
          <w:rFonts w:ascii="Arial" w:hAnsi="Arial" w:cs="Arial"/>
          <w:sz w:val="22"/>
          <w:szCs w:val="22"/>
          <w:lang w:eastAsia="pl-PL"/>
        </w:rPr>
      </w:pPr>
      <w:r>
        <w:rPr>
          <w:rFonts w:cs="Arial" w:ascii="Arial" w:hAnsi="Arial"/>
          <w:sz w:val="22"/>
          <w:szCs w:val="22"/>
          <w:lang w:eastAsia="pl-PL"/>
        </w:rPr>
        <w:t>4) dopuszczalna jest zmiana terminu realizacji robót każdego z etapów wynikająca z konieczności wykonania zamówienia dodatkowego, którego realizacja będzie warunkowała wykonanie przedmiotu umowy i będzie miała wpływ na termin wykonania przedmiotu umowy,</w:t>
      </w:r>
    </w:p>
    <w:p>
      <w:pPr>
        <w:pStyle w:val="Standard"/>
        <w:tabs>
          <w:tab w:val="clear" w:pos="720"/>
          <w:tab w:val="left" w:pos="426" w:leader="none"/>
        </w:tabs>
        <w:spacing w:lineRule="auto" w:line="360"/>
        <w:jc w:val="both"/>
        <w:rPr/>
      </w:pPr>
      <w:r>
        <w:rPr>
          <w:rFonts w:cs="Arial" w:ascii="Arial" w:hAnsi="Arial"/>
          <w:spacing w:val="-6"/>
          <w:sz w:val="22"/>
          <w:szCs w:val="22"/>
          <w:lang w:eastAsia="pl-PL"/>
        </w:rPr>
        <w:t xml:space="preserve">5) dopuszczalna jest zmiana terminu realizacji i/lub zakresu robót każdego z etapów  wraz ze zmianą wynagrodzenia wynikająca z  działania siły wyższej uniemożliwiającej wykonanie przedmiotu umowy zgodnie z postanowieniami umowy. </w:t>
      </w:r>
      <w:r>
        <w:rPr>
          <w:rFonts w:cs="Arial" w:ascii="Arial" w:hAnsi="Arial"/>
          <w:sz w:val="22"/>
          <w:szCs w:val="22"/>
          <w:lang w:eastAsia="pl-PL"/>
        </w:rPr>
        <w:t>Za siłę wyższą uważa się zdarzenie zewnętrzne, którego skutków nie da się przewidzieć ani im zapobiec,</w:t>
      </w:r>
    </w:p>
    <w:p>
      <w:pPr>
        <w:pStyle w:val="Standard"/>
        <w:tabs>
          <w:tab w:val="clear" w:pos="720"/>
          <w:tab w:val="left" w:pos="426" w:leader="none"/>
        </w:tabs>
        <w:spacing w:lineRule="auto" w:line="360"/>
        <w:jc w:val="both"/>
        <w:rPr>
          <w:rFonts w:ascii="Arial" w:hAnsi="Arial" w:cs="Arial"/>
          <w:spacing w:val="-6"/>
          <w:sz w:val="22"/>
          <w:szCs w:val="22"/>
          <w:lang w:eastAsia="pl-PL"/>
        </w:rPr>
      </w:pPr>
      <w:r>
        <w:rPr>
          <w:rFonts w:cs="Arial" w:ascii="Arial" w:hAnsi="Arial"/>
          <w:spacing w:val="-6"/>
          <w:sz w:val="22"/>
          <w:szCs w:val="22"/>
          <w:lang w:eastAsia="pl-PL"/>
        </w:rPr>
        <w:t>6) dopuszczalna jest zmiana technologii wykonywania robót budowlanych i/lub rodzaju materiałów bez zmian wynagrodzenia, z których będą wykonane roboty budowlane, w przypadku w szczególności zaprzestania produkcji materiału bądź wycofania i wprowadzenia przez producenta materiału o parametrach i cechach użytkowych lepszych lub jakościowo wyższych lub technologicznie nowszych albo właściwszych w zaistniałej sytuacji. Zmiana rodzaju materiałów, urządzenia wymaga pisemnej akceptacji Zamawiającego, której uzyskanie wymaga przedstawienia przez Wykonawcę szczegółowego uzasadnienia zmiany wraz z pisemnym potwierdzeniem producenta parametrów nowych materiałów. Dokonanie zmiany technologii i materiałów nie wymaga zawarcia pisemnego aneksu do umowy,</w:t>
      </w:r>
    </w:p>
    <w:p>
      <w:pPr>
        <w:pStyle w:val="Standard"/>
        <w:tabs>
          <w:tab w:val="clear" w:pos="720"/>
          <w:tab w:val="left" w:pos="426" w:leader="none"/>
        </w:tabs>
        <w:spacing w:lineRule="auto" w:line="360"/>
        <w:jc w:val="both"/>
        <w:rPr/>
      </w:pPr>
      <w:r>
        <w:rPr>
          <w:rFonts w:cs="Arial" w:ascii="Arial" w:hAnsi="Arial"/>
          <w:spacing w:val="-6"/>
          <w:sz w:val="22"/>
          <w:szCs w:val="22"/>
          <w:lang w:eastAsia="pl-PL"/>
        </w:rPr>
        <w:t xml:space="preserve">7) </w:t>
      </w:r>
      <w:r>
        <w:rPr>
          <w:rFonts w:cs="Arial" w:ascii="Arial" w:hAnsi="Arial"/>
          <w:color w:val="000000"/>
          <w:sz w:val="22"/>
          <w:szCs w:val="22"/>
        </w:rPr>
        <w:t>dopuszczalne są zmiany postanowień umowy, które wynikają ze zmiany obowiązujących przepisów, jeżeli konieczne będzie dostosowanie postanowień umowy do nowego stanu prawnego,</w:t>
      </w:r>
    </w:p>
    <w:p>
      <w:pPr>
        <w:pStyle w:val="Standard"/>
        <w:tabs>
          <w:tab w:val="clear" w:pos="720"/>
          <w:tab w:val="left" w:pos="426" w:leader="none"/>
        </w:tabs>
        <w:spacing w:lineRule="auto" w:line="360"/>
        <w:jc w:val="both"/>
        <w:rPr>
          <w:rFonts w:ascii="Arial" w:hAnsi="Arial" w:cs="Arial"/>
          <w:sz w:val="22"/>
          <w:szCs w:val="22"/>
        </w:rPr>
      </w:pPr>
      <w:r>
        <w:rPr>
          <w:rFonts w:cs="Arial" w:ascii="Arial" w:hAnsi="Arial"/>
          <w:sz w:val="22"/>
          <w:szCs w:val="22"/>
        </w:rPr>
        <w:t>8) dopuszczalna jest zmiana danych Wykonawcy, bez zmian samego Wykonawcy,</w:t>
      </w:r>
    </w:p>
    <w:p>
      <w:pPr>
        <w:pStyle w:val="Standard"/>
        <w:tabs>
          <w:tab w:val="clear" w:pos="720"/>
          <w:tab w:val="left" w:pos="426" w:leader="none"/>
        </w:tabs>
        <w:spacing w:lineRule="auto" w:line="360"/>
        <w:jc w:val="both"/>
        <w:rPr/>
      </w:pPr>
      <w:r>
        <w:rPr>
          <w:rFonts w:cs="Arial" w:ascii="Arial" w:hAnsi="Arial"/>
          <w:sz w:val="22"/>
          <w:szCs w:val="22"/>
        </w:rPr>
        <w:t xml:space="preserve">9) </w:t>
      </w:r>
      <w:r>
        <w:rPr>
          <w:rFonts w:cs="Arial" w:ascii="Arial" w:hAnsi="Arial"/>
          <w:color w:val="000000"/>
          <w:sz w:val="22"/>
          <w:szCs w:val="22"/>
        </w:rPr>
        <w:t>dopuszczalna jest zmiana wynagrodzenia przysługującego Wykonawcy za realizację zamówienia w przypadku zmiany powszechnie obowiązujących przepisów, w zakresie stawki podatku od towarów i usług na przedmiot dostaw,</w:t>
      </w:r>
    </w:p>
    <w:p>
      <w:pPr>
        <w:pStyle w:val="Standard"/>
        <w:tabs>
          <w:tab w:val="clear" w:pos="720"/>
          <w:tab w:val="left" w:pos="426" w:leader="none"/>
        </w:tabs>
        <w:spacing w:lineRule="auto" w:line="360"/>
        <w:jc w:val="both"/>
        <w:rPr>
          <w:rFonts w:ascii="Arial" w:hAnsi="Arial" w:cs="Arial"/>
          <w:sz w:val="22"/>
          <w:szCs w:val="22"/>
        </w:rPr>
      </w:pPr>
      <w:r>
        <w:rPr>
          <w:rFonts w:cs="Arial" w:ascii="Arial" w:hAnsi="Arial"/>
          <w:sz w:val="22"/>
          <w:szCs w:val="22"/>
        </w:rPr>
        <w:t>10) dopuszczalne są zmiany osób wskazanych w umowie zarówno po stronie Wykonawcy, jak i Zamawiającego. W tym zakresie zmiany nie wymagają zawarcia pisemnego aneksu,</w:t>
      </w:r>
    </w:p>
    <w:p>
      <w:pPr>
        <w:pStyle w:val="Standard"/>
        <w:tabs>
          <w:tab w:val="clear" w:pos="720"/>
          <w:tab w:val="left" w:pos="426" w:leader="none"/>
        </w:tabs>
        <w:spacing w:lineRule="auto" w:line="360"/>
        <w:jc w:val="both"/>
        <w:rPr/>
      </w:pPr>
      <w:r>
        <w:rPr>
          <w:rFonts w:cs="Arial" w:ascii="Arial" w:hAnsi="Arial"/>
          <w:sz w:val="22"/>
          <w:szCs w:val="22"/>
        </w:rPr>
        <w:t xml:space="preserve">11) </w:t>
      </w:r>
      <w:r>
        <w:rPr>
          <w:rFonts w:cs="Arial" w:ascii="Arial" w:hAnsi="Arial"/>
          <w:spacing w:val="-6"/>
          <w:sz w:val="22"/>
          <w:szCs w:val="22"/>
          <w:lang w:eastAsia="pl-PL"/>
        </w:rPr>
        <w:t>dopuszczalna jest zmiana terminu realizacji i/lub zakresu robót każdego z etapów wraz ze zmianą wynagrodzenia,</w:t>
      </w:r>
      <w:r>
        <w:rPr>
          <w:rFonts w:cs="Arial" w:ascii="Arial" w:hAnsi="Arial"/>
          <w:sz w:val="22"/>
          <w:szCs w:val="22"/>
        </w:rPr>
        <w:t xml:space="preserve"> wynikająca ze zmiany okoliczności powodujących, że wykonanie umowy lub jej części nie leży w interesie publicznym, czego nie można było przewidzieć w chwili zawarcia umowy,</w:t>
      </w:r>
    </w:p>
    <w:p>
      <w:pPr>
        <w:pStyle w:val="Standard"/>
        <w:tabs>
          <w:tab w:val="clear" w:pos="720"/>
          <w:tab w:val="left" w:pos="426" w:leader="none"/>
        </w:tabs>
        <w:spacing w:lineRule="auto" w:line="360"/>
        <w:jc w:val="both"/>
        <w:rPr>
          <w:rFonts w:ascii="Arial" w:hAnsi="Arial" w:cs="Arial"/>
          <w:sz w:val="22"/>
          <w:szCs w:val="22"/>
        </w:rPr>
      </w:pPr>
      <w:r>
        <w:rPr>
          <w:rFonts w:cs="Arial" w:ascii="Arial" w:hAnsi="Arial"/>
          <w:sz w:val="22"/>
          <w:szCs w:val="22"/>
        </w:rPr>
        <w:t>12) dopuszczalna jest zmiana zakresu robót każdego z etapów wraz z wynagrodzeniem wynikająca z konieczności wykonania robót zamiennych.</w:t>
      </w:r>
    </w:p>
    <w:p>
      <w:pPr>
        <w:pStyle w:val="Standard"/>
        <w:tabs>
          <w:tab w:val="clear" w:pos="720"/>
          <w:tab w:val="left" w:pos="426" w:leader="none"/>
        </w:tabs>
        <w:spacing w:lineRule="auto" w:line="360"/>
        <w:jc w:val="both"/>
        <w:rPr>
          <w:rFonts w:ascii="Arial" w:hAnsi="Arial" w:cs="Arial"/>
          <w:spacing w:val="-6"/>
          <w:sz w:val="22"/>
          <w:szCs w:val="22"/>
        </w:rPr>
      </w:pPr>
      <w:r>
        <w:rPr>
          <w:rFonts w:cs="Arial" w:ascii="Arial" w:hAnsi="Arial"/>
          <w:spacing w:val="-6"/>
          <w:sz w:val="22"/>
          <w:szCs w:val="22"/>
        </w:rPr>
        <w:t>2. Warunki wprowadzenia zmian w umowie:</w:t>
      </w:r>
    </w:p>
    <w:p>
      <w:pPr>
        <w:pStyle w:val="Standard"/>
        <w:tabs>
          <w:tab w:val="clear" w:pos="720"/>
          <w:tab w:val="left" w:pos="426" w:leader="none"/>
        </w:tabs>
        <w:spacing w:lineRule="auto" w:line="360"/>
        <w:jc w:val="both"/>
        <w:rPr>
          <w:rFonts w:ascii="Arial" w:hAnsi="Arial" w:cs="Arial"/>
          <w:spacing w:val="-6"/>
          <w:sz w:val="22"/>
          <w:szCs w:val="22"/>
        </w:rPr>
      </w:pPr>
      <w:r>
        <w:rPr>
          <w:rFonts w:cs="Arial" w:ascii="Arial" w:hAnsi="Arial"/>
          <w:spacing w:val="-6"/>
          <w:sz w:val="22"/>
          <w:szCs w:val="22"/>
        </w:rPr>
        <w:t>1) każdy wniosek o zmianę umowy winien być przedłożony przez Wykonawcę pisemnie wraz ze szczegółowym uzasadnieniem zmiany. Ciężar wykazania konieczności zmiany spoczywa na Wykonawcy;</w:t>
      </w:r>
    </w:p>
    <w:p>
      <w:pPr>
        <w:pStyle w:val="Standard"/>
        <w:tabs>
          <w:tab w:val="clear" w:pos="720"/>
          <w:tab w:val="left" w:pos="426" w:leader="none"/>
        </w:tabs>
        <w:spacing w:lineRule="auto" w:line="360"/>
        <w:jc w:val="both"/>
        <w:rPr>
          <w:rFonts w:ascii="Arial" w:hAnsi="Arial" w:cs="Arial"/>
          <w:spacing w:val="-6"/>
          <w:sz w:val="22"/>
          <w:szCs w:val="22"/>
        </w:rPr>
      </w:pPr>
      <w:r>
        <w:rPr>
          <w:rFonts w:cs="Arial" w:ascii="Arial" w:hAnsi="Arial"/>
          <w:spacing w:val="-6"/>
          <w:sz w:val="22"/>
          <w:szCs w:val="22"/>
        </w:rPr>
        <w:t>2) Zamawiający może uwzględnić możliwość wprowadzenia zmiany terminu wykonania przedmiotu umowy tylko i wyłącznie o okres uwzględniający faktyczną niemożność wykonania umowy.  Wniosek winien być złożony przed terminem zakończenia wykonania przedmiotu umowy, w czasie umożliwiającym przeprowadzenie przez Zamawiającego stosownego postępowania w tej sprawie.</w:t>
      </w:r>
    </w:p>
    <w:p>
      <w:pPr>
        <w:pStyle w:val="Standard"/>
        <w:tabs>
          <w:tab w:val="clear" w:pos="720"/>
          <w:tab w:val="left" w:pos="439" w:leader="none"/>
        </w:tabs>
        <w:spacing w:lineRule="auto" w:line="360"/>
        <w:jc w:val="both"/>
        <w:rPr/>
      </w:pPr>
      <w:r>
        <w:rPr>
          <w:rFonts w:cs="Arial" w:ascii="Arial" w:hAnsi="Arial"/>
          <w:spacing w:val="-6"/>
          <w:sz w:val="22"/>
          <w:szCs w:val="22"/>
        </w:rPr>
        <w:t xml:space="preserve">3. </w:t>
      </w:r>
      <w:r>
        <w:rPr>
          <w:rFonts w:cs="Arial" w:ascii="Arial" w:hAnsi="Arial"/>
          <w:color w:val="000000"/>
          <w:sz w:val="22"/>
          <w:szCs w:val="22"/>
        </w:rPr>
        <w:t>Wystąpienie którejkolwiek z wymienionych w ust. 1, okoliczności nie stanowi bezwzględnego zobowiązania do dokonania takich zmian, ani nie stanowi podstawy roszczeń Wykonawcy do ich dokonania.</w:t>
      </w:r>
    </w:p>
    <w:p>
      <w:pPr>
        <w:pStyle w:val="Standard"/>
        <w:tabs>
          <w:tab w:val="clear" w:pos="720"/>
          <w:tab w:val="left" w:pos="2634" w:leader="none"/>
          <w:tab w:val="left" w:pos="2915" w:leader="none"/>
        </w:tabs>
        <w:spacing w:lineRule="auto" w:line="360"/>
        <w:jc w:val="center"/>
        <w:rPr/>
      </w:pPr>
      <w:r>
        <w:rPr>
          <w:rStyle w:val="FontStyle14"/>
          <w:rFonts w:cs="Arial" w:ascii="Arial" w:hAnsi="Arial"/>
        </w:rPr>
        <w:t>§ 23</w:t>
      </w:r>
    </w:p>
    <w:p>
      <w:pPr>
        <w:pStyle w:val="Standard"/>
        <w:spacing w:lineRule="auto" w:line="360"/>
        <w:jc w:val="both"/>
        <w:rPr/>
      </w:pPr>
      <w:r>
        <w:rPr>
          <w:rStyle w:val="Mocnowyrniony"/>
          <w:rFonts w:cs="Arial" w:ascii="Arial" w:hAnsi="Arial"/>
          <w:b w:val="false"/>
          <w:bCs w:val="false"/>
          <w:color w:val="000000"/>
          <w:sz w:val="22"/>
          <w:szCs w:val="22"/>
        </w:rPr>
        <w:t>1. Informacje dotyczące administratora danych</w:t>
      </w:r>
      <w:r>
        <w:rPr>
          <w:rStyle w:val="Internetlink"/>
          <w:rFonts w:cs="Arial" w:ascii="Arial" w:hAnsi="Arial"/>
          <w:color w:val="000000"/>
          <w:sz w:val="22"/>
          <w:szCs w:val="22"/>
          <w:u w:val="none"/>
        </w:rPr>
        <w:t xml:space="preserve"> oraz inspektora ochrony danych.</w:t>
        <w:br/>
        <w:t xml:space="preserve">Administratorem Państwa danych osobowych są Poznańskie Ośrodki Sportu i Rekreacji z siedzibą w Poznaniu przy ul. Spychalskiego 34, kod pocztowy 61-553 Poznań, tel. 61 835 79 01,   e-mail: </w:t>
      </w:r>
      <w:hyperlink r:id="rId2">
        <w:r>
          <w:rPr>
            <w:rStyle w:val="Internetlink"/>
            <w:rFonts w:cs="Arial" w:ascii="Arial" w:hAnsi="Arial"/>
            <w:color w:val="000000"/>
            <w:sz w:val="22"/>
            <w:szCs w:val="22"/>
          </w:rPr>
          <w:t>sekretariat@posir.poznan.pl</w:t>
        </w:r>
      </w:hyperlink>
      <w:r>
        <w:rPr>
          <w:rStyle w:val="Internetlink"/>
          <w:rFonts w:cs="Arial" w:ascii="Arial" w:hAnsi="Arial"/>
          <w:color w:val="000000"/>
          <w:sz w:val="22"/>
          <w:szCs w:val="22"/>
          <w:u w:val="none"/>
        </w:rPr>
        <w:t xml:space="preserve"> (dalej: my). Wyznaczyliśmy inspektora ochrony danych, z którym można się kontaktować pisemnie, kierując korespondencję na powyższy adres z dopiskiem „Inspektor ochrony danych”, telefonicznie pod numerem 61 835 79 17 lub mailowo na adres: </w:t>
      </w:r>
      <w:hyperlink r:id="rId3">
        <w:r>
          <w:rPr>
            <w:rStyle w:val="Internetlink"/>
            <w:rFonts w:cs="Arial" w:ascii="Arial" w:hAnsi="Arial"/>
            <w:color w:val="000000"/>
            <w:sz w:val="22"/>
            <w:szCs w:val="22"/>
          </w:rPr>
          <w:t>iod@posir.poznan.pl</w:t>
        </w:r>
      </w:hyperlink>
    </w:p>
    <w:p>
      <w:pPr>
        <w:pStyle w:val="Textbody"/>
        <w:spacing w:lineRule="auto" w:line="360"/>
        <w:jc w:val="both"/>
        <w:rPr/>
      </w:pPr>
      <w:r>
        <w:rPr>
          <w:rFonts w:cs="Arial" w:ascii="Arial" w:hAnsi="Arial"/>
          <w:sz w:val="22"/>
          <w:szCs w:val="22"/>
        </w:rPr>
        <w:t xml:space="preserve">2. </w:t>
      </w:r>
      <w:r>
        <w:rPr>
          <w:rStyle w:val="Mocnowyrniony"/>
          <w:rFonts w:cs="Arial" w:ascii="Arial" w:hAnsi="Arial"/>
          <w:b w:val="false"/>
          <w:bCs w:val="false"/>
          <w:sz w:val="22"/>
          <w:szCs w:val="22"/>
        </w:rPr>
        <w:t>Cel przetwarzania Państwa danych oraz podstawy prawne.</w:t>
        <w:br/>
      </w:r>
      <w:r>
        <w:rPr>
          <w:rStyle w:val="Internetlink"/>
          <w:rFonts w:cs="Arial" w:ascii="Arial" w:hAnsi="Arial"/>
          <w:color w:val="000000"/>
          <w:sz w:val="22"/>
          <w:szCs w:val="22"/>
          <w:u w:val="none"/>
          <w:lang w:eastAsia="ar-SA"/>
        </w:rPr>
        <w:t>Będziemy przetwarzali Państwa dane</w:t>
      </w:r>
      <w:r>
        <w:rPr>
          <w:rFonts w:cs="Arial" w:ascii="Arial" w:hAnsi="Arial"/>
          <w:sz w:val="22"/>
          <w:szCs w:val="22"/>
        </w:rPr>
        <w:t xml:space="preserve"> w </w:t>
      </w:r>
      <w:r>
        <w:rPr>
          <w:rFonts w:cs="Arial" w:ascii="Arial" w:hAnsi="Arial"/>
          <w:sz w:val="22"/>
          <w:szCs w:val="22"/>
          <w:lang w:eastAsia="pl-PL"/>
        </w:rPr>
        <w:t xml:space="preserve">celu </w:t>
      </w:r>
      <w:r>
        <w:rPr>
          <w:rFonts w:cs="Arial" w:ascii="Arial" w:hAnsi="Arial"/>
          <w:sz w:val="22"/>
          <w:szCs w:val="22"/>
        </w:rPr>
        <w:t xml:space="preserve">związanym z postępowaniem o udzielenie zamówienia publicznego ZP.240.29.2020 </w:t>
      </w:r>
      <w:r>
        <w:rPr>
          <w:rFonts w:cs="Arial" w:ascii="Arial" w:hAnsi="Arial"/>
          <w:i/>
          <w:sz w:val="22"/>
          <w:szCs w:val="22"/>
        </w:rPr>
        <w:t xml:space="preserve"> </w:t>
      </w:r>
      <w:r>
        <w:rPr>
          <w:rFonts w:cs="Arial" w:ascii="Arial" w:hAnsi="Arial"/>
          <w:sz w:val="22"/>
          <w:szCs w:val="22"/>
        </w:rPr>
        <w:t>prowadzonym w trybie przetargu nieograniczonego na podstawie art. 6 ust. 1 lit. c RODO (przetwarzanie jest niezbędne do wypełnienia obowiązku prawnego ciążącego na administratorze) w związku z: obwiązującą ustawą Prawo zamówień publicznych, rozporządzeniem Ministra Rozwoju w sprawie rodzajów dokumentów, jakie może żądać zamawiający od wykonawcy w postępowaniu o udzielenie zamówienia, obowiązującymi nas przepisami archiwalnymi.</w:t>
      </w:r>
    </w:p>
    <w:p>
      <w:pPr>
        <w:pStyle w:val="Standard"/>
        <w:spacing w:lineRule="auto" w:line="360"/>
        <w:jc w:val="both"/>
        <w:rPr/>
      </w:pPr>
      <w:r>
        <w:rPr>
          <w:rFonts w:cs="Arial" w:ascii="Arial" w:hAnsi="Arial"/>
          <w:color w:val="000000"/>
          <w:sz w:val="22"/>
          <w:szCs w:val="22"/>
        </w:rPr>
        <w:t xml:space="preserve">3. </w:t>
      </w:r>
      <w:r>
        <w:rPr>
          <w:rStyle w:val="Mocnowyrniony"/>
          <w:rFonts w:cs="Arial" w:ascii="Arial" w:hAnsi="Arial"/>
          <w:b w:val="false"/>
          <w:bCs w:val="false"/>
          <w:color w:val="000000"/>
          <w:sz w:val="22"/>
          <w:szCs w:val="22"/>
        </w:rPr>
        <w:t>Komu przekazujemy Państwa dane?</w:t>
      </w:r>
    </w:p>
    <w:p>
      <w:pPr>
        <w:pStyle w:val="Standard"/>
        <w:spacing w:lineRule="auto" w:line="360"/>
        <w:jc w:val="both"/>
        <w:rPr>
          <w:rFonts w:ascii="Arial" w:hAnsi="Arial" w:cs="Arial"/>
          <w:color w:val="000000"/>
          <w:sz w:val="22"/>
          <w:szCs w:val="22"/>
        </w:rPr>
      </w:pPr>
      <w:r>
        <w:rPr>
          <w:rFonts w:cs="Arial" w:ascii="Arial" w:hAnsi="Arial"/>
          <w:color w:val="000000"/>
          <w:sz w:val="22"/>
          <w:szCs w:val="22"/>
        </w:rPr>
        <w:t>Państwa dane pozyskane w związku z postępowaniem o udzielenie zamówienia publicznego przekazywane będą wszystkim zainteresowanym podmiotom i osobom (zwracającym się do nas w trybie dostępu do informacji publicznej) gdyż co do zasady postępowanie o udzielenie zamówienia publicznego jest jawne – z wyłączeniem szczególnych przypadków określonych w ustawie Prawo zamówień publicznych.</w:t>
      </w:r>
    </w:p>
    <w:p>
      <w:pPr>
        <w:pStyle w:val="Standard"/>
        <w:spacing w:lineRule="auto" w:line="360"/>
        <w:jc w:val="both"/>
        <w:rPr>
          <w:rFonts w:ascii="Arial" w:hAnsi="Arial" w:cs="Arial"/>
          <w:color w:val="000000"/>
          <w:sz w:val="22"/>
          <w:szCs w:val="22"/>
        </w:rPr>
      </w:pPr>
      <w:r>
        <w:rPr>
          <w:rFonts w:cs="Arial" w:ascii="Arial" w:hAnsi="Arial"/>
          <w:color w:val="000000"/>
          <w:sz w:val="22"/>
          <w:szCs w:val="22"/>
        </w:rPr>
        <w:t>W przypadku podpisania z Państwem umowy Państwa dane (nazwa firmy) zostaną umieszczone w ogólnodostępnym rejestrze umów w Biuletynie Informacji Publicznej Miasta Poznania.</w:t>
        <w:br/>
        <w:t>W niektórych sytuacjach mamy prawo przekazywać Państwa dane dalej (jeśli jest to konieczne) abyśmy mogli wykonywać nasze usługi.</w:t>
      </w:r>
    </w:p>
    <w:p>
      <w:pPr>
        <w:pStyle w:val="Standard"/>
        <w:spacing w:lineRule="auto" w:line="360"/>
        <w:jc w:val="both"/>
        <w:rPr/>
      </w:pPr>
      <w:r>
        <w:rPr>
          <w:rFonts w:cs="Arial" w:ascii="Arial" w:hAnsi="Arial"/>
          <w:color w:val="000000"/>
          <w:sz w:val="22"/>
          <w:szCs w:val="22"/>
          <w:lang w:eastAsia="ar-SA"/>
        </w:rPr>
        <w:t>Możemy przekazywać Państwa dane podmiotom przetwarzającym z którymi zawarliśmy umowy w szczególności:</w:t>
      </w:r>
    </w:p>
    <w:p>
      <w:pPr>
        <w:pStyle w:val="Standard"/>
        <w:spacing w:lineRule="auto" w:line="360"/>
        <w:jc w:val="both"/>
        <w:rPr/>
      </w:pPr>
      <w:r>
        <w:rPr>
          <w:rFonts w:eastAsia="Arial" w:cs="Arial" w:ascii="Arial" w:hAnsi="Arial"/>
          <w:color w:val="000000"/>
          <w:sz w:val="22"/>
          <w:szCs w:val="22"/>
          <w:lang w:eastAsia="ar-SA"/>
        </w:rPr>
        <w:t xml:space="preserve">- </w:t>
      </w:r>
      <w:r>
        <w:rPr>
          <w:rFonts w:cs="Arial" w:ascii="Arial" w:hAnsi="Arial"/>
          <w:color w:val="000000"/>
          <w:sz w:val="22"/>
          <w:szCs w:val="22"/>
          <w:lang w:eastAsia="ar-SA"/>
        </w:rPr>
        <w:t>na świadczenie usług serwisowych dla użytkowanych przez nas systemów informatycznych,</w:t>
        <w:br/>
        <w:t xml:space="preserve">- na korzystanie z serwerów poczty elektronicznej i jej archiwizacji (tzw. hosting poczty elektronicznej). </w:t>
      </w:r>
      <w:r>
        <w:rPr>
          <w:rFonts w:cs="Arial" w:ascii="Arial" w:hAnsi="Arial"/>
          <w:color w:val="000000"/>
          <w:sz w:val="22"/>
          <w:szCs w:val="22"/>
        </w:rPr>
        <w:t xml:space="preserve">Zakres przekazania danych tym odbiorcom ograniczony jest jednak wyłącznie do możliwości zapoznania się z tymi danymi w związku ze świadczeniem usług wsparcia technicznego i usuwaniem awarii. </w:t>
      </w:r>
    </w:p>
    <w:p>
      <w:pPr>
        <w:pStyle w:val="Standard"/>
        <w:spacing w:lineRule="auto" w:line="360"/>
        <w:jc w:val="both"/>
        <w:rPr>
          <w:rFonts w:ascii="Arial" w:hAnsi="Arial" w:cs="Arial"/>
          <w:color w:val="000000"/>
          <w:sz w:val="22"/>
          <w:szCs w:val="22"/>
        </w:rPr>
      </w:pPr>
      <w:r>
        <w:rPr>
          <w:rFonts w:cs="Arial" w:ascii="Arial" w:hAnsi="Arial"/>
          <w:color w:val="000000"/>
          <w:sz w:val="22"/>
          <w:szCs w:val="22"/>
        </w:rPr>
        <w:t>Odbiorcami Państwa danych może być także firma (podmiot przetwarzający) z którą zawrzemy umowę na niszczenie dokumentów archiwalnych.</w:t>
      </w:r>
    </w:p>
    <w:p>
      <w:pPr>
        <w:pStyle w:val="Standard"/>
        <w:spacing w:lineRule="auto" w:line="360"/>
        <w:jc w:val="both"/>
        <w:rPr>
          <w:rFonts w:ascii="Arial" w:hAnsi="Arial" w:cs="Arial"/>
          <w:color w:val="000000"/>
          <w:sz w:val="22"/>
          <w:szCs w:val="22"/>
        </w:rPr>
      </w:pPr>
      <w:r>
        <w:rPr>
          <w:rFonts w:cs="Arial" w:ascii="Arial" w:hAnsi="Arial"/>
          <w:color w:val="000000"/>
          <w:sz w:val="22"/>
          <w:szCs w:val="22"/>
        </w:rPr>
        <w:t>Odbiorców wymienionych powyżej obowiązuje klauzula poufności pozyskanych w takich okolicznościach wszelkich danych, w tym danych osobowych.</w:t>
      </w:r>
    </w:p>
    <w:p>
      <w:pPr>
        <w:pStyle w:val="Standard"/>
        <w:spacing w:lineRule="auto" w:line="360"/>
        <w:jc w:val="both"/>
        <w:rPr/>
      </w:pPr>
      <w:r>
        <w:rPr>
          <w:rFonts w:cs="Arial" w:ascii="Arial" w:hAnsi="Arial"/>
          <w:color w:val="000000"/>
          <w:sz w:val="22"/>
          <w:szCs w:val="22"/>
        </w:rPr>
        <w:t>Ponadto odbiorcą Państwa danych mogą być podmioty publiczne, które wykonują zadania na podstawie obowiązujących przepisów prawa oraz bank przez który będziemy Państwu przekazywać środki finansowe (w przypadku podpisania z Państwem umowy).</w:t>
      </w:r>
    </w:p>
    <w:p>
      <w:pPr>
        <w:pStyle w:val="Standard"/>
        <w:spacing w:lineRule="auto" w:line="360"/>
        <w:jc w:val="both"/>
        <w:rPr/>
      </w:pPr>
      <w:r>
        <w:rPr>
          <w:rFonts w:cs="Arial" w:ascii="Arial" w:hAnsi="Arial"/>
          <w:color w:val="000000"/>
          <w:sz w:val="22"/>
          <w:szCs w:val="22"/>
        </w:rPr>
        <w:t xml:space="preserve">4. </w:t>
      </w:r>
      <w:r>
        <w:rPr>
          <w:rStyle w:val="Mocnowyrniony"/>
          <w:rFonts w:cs="Arial" w:ascii="Arial" w:hAnsi="Arial"/>
          <w:b w:val="false"/>
          <w:bCs w:val="false"/>
          <w:color w:val="000000"/>
          <w:sz w:val="22"/>
          <w:szCs w:val="22"/>
        </w:rPr>
        <w:t>Okres przechowywania danych.</w:t>
      </w:r>
    </w:p>
    <w:p>
      <w:pPr>
        <w:pStyle w:val="Standard"/>
        <w:spacing w:lineRule="auto" w:line="360"/>
        <w:jc w:val="both"/>
        <w:rPr/>
      </w:pPr>
      <w:r>
        <w:rPr>
          <w:rFonts w:cs="Arial" w:ascii="Arial" w:hAnsi="Arial"/>
          <w:color w:val="000000"/>
          <w:sz w:val="22"/>
          <w:szCs w:val="22"/>
        </w:rPr>
        <w:t>Państwa dane po zrealizowaniu celu pierwotnego, dla którego zostały zebrane, o jakim była mowa wcześniej, będą przetwarzane dla celów archiwalnych przez okres zgodny z obowiązującymi u nas przepisami archiwalnymi.</w:t>
      </w:r>
    </w:p>
    <w:p>
      <w:pPr>
        <w:pStyle w:val="Textbody"/>
        <w:spacing w:lineRule="auto" w:line="360"/>
        <w:jc w:val="both"/>
        <w:rPr/>
      </w:pPr>
      <w:r>
        <w:rPr>
          <w:rFonts w:cs="Arial" w:ascii="Arial" w:hAnsi="Arial"/>
          <w:sz w:val="22"/>
          <w:szCs w:val="22"/>
          <w:lang w:eastAsia="pl-PL"/>
        </w:rPr>
        <w:t xml:space="preserve">5. </w:t>
      </w:r>
      <w:r>
        <w:rPr>
          <w:rStyle w:val="Mocnowyrniony"/>
          <w:rFonts w:cs="Arial" w:ascii="Arial" w:hAnsi="Arial"/>
          <w:b w:val="false"/>
          <w:bCs w:val="false"/>
          <w:sz w:val="22"/>
          <w:szCs w:val="22"/>
          <w:lang w:eastAsia="pl-PL"/>
        </w:rPr>
        <w:t>Przysługujące Państwu uprawnienia związane z przetwarzaniem danych osobowych</w:t>
      </w:r>
      <w:r>
        <w:rPr>
          <w:rFonts w:cs="Arial" w:ascii="Arial" w:hAnsi="Arial"/>
          <w:sz w:val="22"/>
          <w:szCs w:val="22"/>
        </w:rPr>
        <w:br/>
        <w:t>Mają Państwo:</w:t>
      </w:r>
    </w:p>
    <w:p>
      <w:pPr>
        <w:pStyle w:val="Textbody"/>
        <w:spacing w:lineRule="auto" w:line="360"/>
        <w:jc w:val="both"/>
        <w:rPr/>
      </w:pPr>
      <w:r>
        <w:rPr>
          <w:rFonts w:cs="Arial" w:ascii="Arial" w:hAnsi="Arial"/>
          <w:sz w:val="22"/>
          <w:szCs w:val="22"/>
        </w:rPr>
        <w:t xml:space="preserve">- </w:t>
      </w:r>
      <w:r>
        <w:rPr>
          <w:rFonts w:cs="Arial" w:ascii="Arial" w:hAnsi="Arial"/>
          <w:sz w:val="22"/>
          <w:szCs w:val="22"/>
          <w:lang w:eastAsia="pl-PL"/>
        </w:rPr>
        <w:t>na podstawie art. 15 RODO prawo dostępu do danych osobowych Państwa dotyczących**;</w:t>
        <w:br/>
        <w:t>- na podstawie art. 16 RODO prawo do sprostowania Państwa danych osobowych***;</w:t>
        <w:br/>
        <w:t>- na podstawie art. 18 RODO  prawo żądania od administratora ograniczenia przetwarzania danych osobowych z zastrzeżeniem przypadków, o których mowa w art. 18 ust. 2 RODO****; Nie przysługuje Państwu:- w związku z art. 17 ust. 3 lit. b, d lub e RODO prawo do usunięcia  danych osobowych;</w:t>
      </w:r>
    </w:p>
    <w:p>
      <w:pPr>
        <w:pStyle w:val="Textbody"/>
        <w:spacing w:lineRule="auto" w:line="360"/>
        <w:jc w:val="both"/>
        <w:rPr/>
      </w:pPr>
      <w:r>
        <w:rPr>
          <w:rFonts w:cs="Arial" w:ascii="Arial" w:hAnsi="Arial"/>
          <w:sz w:val="22"/>
          <w:szCs w:val="22"/>
          <w:lang w:eastAsia="pl-PL"/>
        </w:rPr>
        <w:t>- prawo do przenoszenia danych osobowych, o którym mowa w art. 20 RODO;</w:t>
        <w:br/>
        <w:t xml:space="preserve">- na podstawie art. 21 RODO prawo sprzeciwu, wobec przetwarzania danych osobowych, gdyż podstawą prawną przetwarzania Państwa danych osobowych jest art. 6 ust. 1 lit. c RODO. </w:t>
        <w:br/>
      </w:r>
      <w:r>
        <w:rPr>
          <w:rFonts w:cs="Arial" w:ascii="Arial" w:hAnsi="Arial"/>
          <w:sz w:val="22"/>
          <w:szCs w:val="22"/>
        </w:rPr>
        <w:t xml:space="preserve">Mają Państwo </w:t>
      </w:r>
      <w:r>
        <w:rPr>
          <w:rFonts w:cs="Arial" w:ascii="Arial" w:hAnsi="Arial"/>
          <w:sz w:val="22"/>
          <w:szCs w:val="22"/>
          <w:lang w:eastAsia="pl-PL"/>
        </w:rPr>
        <w:t>prawo do wniesienia skargi do Prezesa Urzędu Ochrony Danych Osobowych, gdy uznają Państwo, że przetwarzanie Państwa danych osobowych narusza przepisy RODO.</w:t>
      </w:r>
    </w:p>
    <w:p>
      <w:pPr>
        <w:pStyle w:val="Standard"/>
        <w:spacing w:lineRule="auto" w:line="360"/>
        <w:jc w:val="both"/>
        <w:rPr>
          <w:rFonts w:ascii="Arial" w:hAnsi="Arial" w:cs="Arial"/>
          <w:color w:val="000000"/>
          <w:sz w:val="22"/>
          <w:szCs w:val="22"/>
        </w:rPr>
      </w:pPr>
      <w:r>
        <w:rPr>
          <w:rFonts w:cs="Arial" w:ascii="Arial" w:hAnsi="Arial"/>
          <w:color w:val="000000"/>
          <w:sz w:val="22"/>
          <w:szCs w:val="22"/>
        </w:rPr>
        <w:t>6. Obowiązek podania danych</w:t>
      </w:r>
    </w:p>
    <w:p>
      <w:pPr>
        <w:pStyle w:val="Textbody"/>
        <w:spacing w:lineRule="auto" w:line="360"/>
        <w:jc w:val="both"/>
        <w:rPr/>
      </w:pPr>
      <w:r>
        <w:rPr>
          <w:rFonts w:cs="Arial" w:ascii="Arial" w:hAnsi="Arial"/>
          <w:sz w:val="22"/>
          <w:szCs w:val="22"/>
        </w:rPr>
        <w:t>O</w:t>
      </w:r>
      <w:r>
        <w:rPr>
          <w:rFonts w:cs="Arial" w:ascii="Arial" w:hAnsi="Arial"/>
          <w:sz w:val="22"/>
          <w:szCs w:val="22"/>
          <w:lang w:eastAsia="pl-PL"/>
        </w:rPr>
        <w:t>bowiązek podania przez Państwa danych osobowych bezpośrednio Państwa dotyczących jest wymogiem ustawowym określonym w przepisach ustawy Pzp, związanym z udziałem w postępowaniu o udzielenie zamówienia publicznego; konsekwencje niepodania określonych danych wynikają z ustawy Pzp.</w:t>
      </w:r>
    </w:p>
    <w:p>
      <w:pPr>
        <w:pStyle w:val="Textbody"/>
        <w:spacing w:lineRule="auto" w:line="360"/>
        <w:jc w:val="both"/>
        <w:rPr/>
      </w:pPr>
      <w:r>
        <w:rPr>
          <w:rStyle w:val="Mocnowyrniony"/>
          <w:rFonts w:cs="Arial" w:ascii="Arial" w:hAnsi="Arial"/>
          <w:b w:val="false"/>
          <w:bCs w:val="false"/>
          <w:sz w:val="22"/>
          <w:szCs w:val="22"/>
          <w:lang w:eastAsia="pl-PL"/>
        </w:rPr>
        <w:t>7. Przekazywanie danych poza Europejski Obszar Gospodarczy</w:t>
        <w:br/>
      </w:r>
      <w:r>
        <w:rPr>
          <w:rFonts w:cs="Arial" w:ascii="Arial" w:hAnsi="Arial"/>
          <w:sz w:val="22"/>
          <w:szCs w:val="22"/>
        </w:rPr>
        <w:t>W związku z jawnością postępowania o udzielenie zamówienia publicznego Państwa dane mogą być przekazywane do państw z poza EOG – z wyłączeniem szczególnych przypadków określonych w ustawie Prawo zamówień publicznych.</w:t>
      </w:r>
    </w:p>
    <w:p>
      <w:pPr>
        <w:pStyle w:val="Standard"/>
        <w:tabs>
          <w:tab w:val="clear" w:pos="720"/>
          <w:tab w:val="left" w:pos="1309" w:leader="none"/>
          <w:tab w:val="left" w:pos="1590" w:leader="none"/>
        </w:tabs>
        <w:spacing w:lineRule="auto" w:line="360"/>
        <w:jc w:val="both"/>
        <w:rPr/>
      </w:pPr>
      <w:r>
        <w:rPr>
          <w:rStyle w:val="Internetlink"/>
          <w:rFonts w:cs="Arial" w:ascii="Arial" w:hAnsi="Arial"/>
          <w:color w:val="000000"/>
          <w:spacing w:val="-1"/>
          <w:sz w:val="16"/>
          <w:szCs w:val="16"/>
          <w:u w:val="none"/>
        </w:rPr>
        <w:t>* RODO - Rozporządzenie Parlamentu Europejskiego i Rady (UE) 2016/679 z dnia 27 kwietnia 2016 r. w sprawie ochrony osób fizycznych w związku z przetwarzaniem danych osobowych i w sprawie swobodnego przepływu takich danych oraz uchylenia dyrektywy 95/46/WE.</w:t>
        <w:br/>
        <w:t>**</w:t>
      </w:r>
      <w:r>
        <w:rPr>
          <w:rStyle w:val="Internetlink"/>
          <w:rFonts w:cs="Arial" w:ascii="Arial" w:hAnsi="Arial"/>
          <w:b/>
          <w:bCs/>
          <w:color w:val="000000"/>
          <w:spacing w:val="-1"/>
          <w:sz w:val="16"/>
          <w:szCs w:val="16"/>
          <w:u w:val="none"/>
        </w:rPr>
        <w:t xml:space="preserve"> Wyjaśnienie</w:t>
      </w:r>
      <w:r>
        <w:rPr>
          <w:rStyle w:val="Internetlink"/>
          <w:rFonts w:cs="Arial" w:ascii="Arial" w:hAnsi="Arial"/>
          <w:color w:val="000000"/>
          <w:spacing w:val="-1"/>
          <w:sz w:val="16"/>
          <w:szCs w:val="16"/>
          <w:u w:val="none"/>
        </w:rPr>
        <w:t>: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lub daty zakończenia postępowania o udzielenie zamówienia.</w:t>
      </w:r>
      <w:r>
        <w:rPr>
          <w:rStyle w:val="Internetlink"/>
          <w:rFonts w:cs="Arial" w:ascii="Arial" w:hAnsi="Arial"/>
          <w:b/>
          <w:color w:val="000000"/>
          <w:spacing w:val="-1"/>
          <w:sz w:val="16"/>
          <w:szCs w:val="16"/>
          <w:u w:val="none"/>
          <w:vertAlign w:val="superscript"/>
        </w:rPr>
        <w:br/>
      </w:r>
      <w:r>
        <w:rPr>
          <w:rStyle w:val="Internetlink"/>
          <w:rFonts w:cs="Arial" w:ascii="Arial" w:hAnsi="Arial"/>
          <w:b/>
          <w:color w:val="000000"/>
          <w:spacing w:val="-1"/>
          <w:sz w:val="16"/>
          <w:szCs w:val="16"/>
          <w:u w:val="none"/>
        </w:rPr>
        <w:t>*** Wyjaśnienie:</w:t>
      </w:r>
      <w:r>
        <w:rPr>
          <w:rStyle w:val="Internetlink"/>
          <w:rFonts w:cs="Arial" w:ascii="Arial" w:hAnsi="Arial"/>
          <w:color w:val="000000"/>
          <w:spacing w:val="-1"/>
          <w:sz w:val="16"/>
          <w:szCs w:val="16"/>
          <w:u w:val="none"/>
        </w:rPr>
        <w:t xml:space="preserve"> </w:t>
      </w:r>
      <w:r>
        <w:rPr>
          <w:rStyle w:val="Internetlink"/>
          <w:rFonts w:cs="Arial" w:ascii="Arial" w:hAnsi="Arial"/>
          <w:color w:val="000000"/>
          <w:spacing w:val="-1"/>
          <w:sz w:val="16"/>
          <w:szCs w:val="16"/>
          <w:u w:val="none"/>
          <w:lang w:eastAsia="pl-PL"/>
        </w:rPr>
        <w:t xml:space="preserve">skorzystanie z prawa do sprostowania nie może skutkować zmianą </w:t>
      </w:r>
      <w:r>
        <w:rPr>
          <w:rStyle w:val="Internetlink"/>
          <w:rFonts w:cs="Arial" w:ascii="Arial" w:hAnsi="Arial"/>
          <w:color w:val="000000"/>
          <w:spacing w:val="-1"/>
          <w:sz w:val="16"/>
          <w:szCs w:val="16"/>
          <w:u w:val="none"/>
        </w:rPr>
        <w:t>wyniku postępowania</w:t>
        <w:br/>
        <w:t>o udzielenie zamówienia publicznego ani zmianą postanowień umowy w zakresie niezgodnym z ustawą Pzp oraz nie może naruszać integralności protokołu oraz jego załączników.</w:t>
        <w:br/>
      </w:r>
      <w:r>
        <w:rPr>
          <w:rStyle w:val="Internetlink"/>
          <w:rFonts w:cs="Arial" w:ascii="Arial" w:hAnsi="Arial"/>
          <w:b/>
          <w:bCs/>
          <w:color w:val="000000"/>
          <w:spacing w:val="-1"/>
          <w:sz w:val="16"/>
          <w:szCs w:val="16"/>
          <w:u w:val="none"/>
        </w:rPr>
        <w:t>**** Wyjaśnienie</w:t>
      </w:r>
      <w:r>
        <w:rPr>
          <w:rStyle w:val="Internetlink"/>
          <w:rFonts w:cs="Arial" w:ascii="Arial" w:hAnsi="Arial"/>
          <w:b/>
          <w:color w:val="000000"/>
          <w:spacing w:val="-1"/>
          <w:sz w:val="16"/>
          <w:szCs w:val="16"/>
          <w:u w:val="none"/>
        </w:rPr>
        <w:t>:</w:t>
      </w:r>
      <w:r>
        <w:rPr>
          <w:rStyle w:val="Internetlink"/>
          <w:rFonts w:cs="Arial" w:ascii="Arial" w:hAnsi="Arial"/>
          <w:color w:val="000000"/>
          <w:spacing w:val="-1"/>
          <w:sz w:val="16"/>
          <w:szCs w:val="16"/>
          <w:u w:val="none"/>
        </w:rPr>
        <w:t xml:space="preserve"> prawo do ograniczenia przetwarzania nie ma zastosowania w odniesieniu do </w:t>
      </w:r>
      <w:r>
        <w:rPr>
          <w:rStyle w:val="Internetlink"/>
          <w:rFonts w:cs="Arial" w:ascii="Arial" w:hAnsi="Arial"/>
          <w:color w:val="000000"/>
          <w:spacing w:val="-1"/>
          <w:sz w:val="16"/>
          <w:szCs w:val="16"/>
          <w:u w:val="none"/>
          <w:lang w:eastAsia="pl-PL"/>
        </w:rPr>
        <w:t>przechowywania, w celu zapewnienia korzystania ze środków ochrony prawnej lub w celu ochrony praw innej osoby fizycznej lub prawnej, lub z uwagi na ważne względy interesu publicznego Unii Europejskiej lub państwa członkowskiego. Wystąpienie z żądaniem, o którym mowa w art. 18 ust. 1 RODO, nie ogranicza przetwarzania danych osobowych do czasu zakończenia postępowania o udzielenie zamówienia publicznego.</w:t>
      </w:r>
    </w:p>
    <w:p>
      <w:pPr>
        <w:pStyle w:val="Standard"/>
        <w:tabs>
          <w:tab w:val="clear" w:pos="720"/>
          <w:tab w:val="left" w:pos="1339" w:leader="none"/>
          <w:tab w:val="left" w:pos="1620" w:leader="none"/>
        </w:tabs>
        <w:spacing w:lineRule="auto" w:line="360"/>
        <w:ind w:left="30" w:hanging="0"/>
        <w:jc w:val="center"/>
        <w:rPr>
          <w:rFonts w:ascii="Arial" w:hAnsi="Arial" w:cs="Arial"/>
          <w:sz w:val="22"/>
          <w:szCs w:val="22"/>
        </w:rPr>
      </w:pPr>
      <w:r>
        <w:rPr>
          <w:rFonts w:cs="Arial" w:ascii="Arial" w:hAnsi="Arial"/>
          <w:sz w:val="22"/>
          <w:szCs w:val="22"/>
        </w:rPr>
        <w:t>§ 24</w:t>
      </w:r>
    </w:p>
    <w:p>
      <w:pPr>
        <w:pStyle w:val="Standard"/>
        <w:tabs>
          <w:tab w:val="clear" w:pos="720"/>
          <w:tab w:val="left" w:pos="1339" w:leader="none"/>
          <w:tab w:val="left" w:pos="1620" w:leader="none"/>
        </w:tabs>
        <w:spacing w:lineRule="auto" w:line="360"/>
        <w:ind w:left="30" w:hanging="0"/>
        <w:jc w:val="both"/>
        <w:rPr>
          <w:rFonts w:ascii="Arial" w:hAnsi="Arial" w:cs="Arial"/>
          <w:color w:val="000000"/>
          <w:sz w:val="22"/>
          <w:szCs w:val="22"/>
        </w:rPr>
      </w:pPr>
      <w:r>
        <w:rPr>
          <w:rFonts w:cs="Arial" w:ascii="Arial" w:hAnsi="Arial"/>
          <w:color w:val="000000"/>
          <w:sz w:val="22"/>
          <w:szCs w:val="22"/>
        </w:rPr>
        <w:t>Wszelkie zmiany niniejszej umowy muszą być dokonane w formie pisemnej pod rygorem nieważności.</w:t>
      </w:r>
    </w:p>
    <w:p>
      <w:pPr>
        <w:pStyle w:val="Standard"/>
        <w:spacing w:lineRule="auto" w:line="360"/>
        <w:jc w:val="center"/>
        <w:rPr>
          <w:rFonts w:ascii="Arial" w:hAnsi="Arial" w:cs="Arial"/>
          <w:sz w:val="22"/>
          <w:szCs w:val="22"/>
        </w:rPr>
      </w:pPr>
      <w:r>
        <w:rPr>
          <w:rFonts w:cs="Arial" w:ascii="Arial" w:hAnsi="Arial"/>
          <w:sz w:val="22"/>
          <w:szCs w:val="22"/>
        </w:rPr>
        <w:t>§ 25</w:t>
      </w:r>
    </w:p>
    <w:p>
      <w:pPr>
        <w:pStyle w:val="Standard"/>
        <w:spacing w:lineRule="auto" w:line="360"/>
        <w:jc w:val="both"/>
        <w:rPr>
          <w:rFonts w:ascii="Arial" w:hAnsi="Arial" w:cs="Arial"/>
          <w:sz w:val="22"/>
          <w:szCs w:val="22"/>
        </w:rPr>
      </w:pPr>
      <w:r>
        <w:rPr>
          <w:rFonts w:cs="Arial" w:ascii="Arial" w:hAnsi="Arial"/>
          <w:sz w:val="22"/>
          <w:szCs w:val="22"/>
        </w:rPr>
        <w:t>W sprawach nieuregulowanych niniejszą umową mają zastosowanie odpowiednie przepisy Kodeksu cywilnego i ustawy Prawo zamówień publicznych.</w:t>
      </w:r>
    </w:p>
    <w:p>
      <w:pPr>
        <w:pStyle w:val="Standard"/>
        <w:spacing w:lineRule="auto" w:line="360"/>
        <w:jc w:val="center"/>
        <w:rPr>
          <w:rFonts w:ascii="Arial" w:hAnsi="Arial" w:cs="Arial"/>
          <w:sz w:val="22"/>
          <w:szCs w:val="22"/>
        </w:rPr>
      </w:pPr>
      <w:r>
        <w:rPr>
          <w:rFonts w:cs="Arial" w:ascii="Arial" w:hAnsi="Arial"/>
          <w:sz w:val="22"/>
          <w:szCs w:val="22"/>
        </w:rPr>
        <w:t>§ 26</w:t>
      </w:r>
    </w:p>
    <w:p>
      <w:pPr>
        <w:pStyle w:val="Standard"/>
        <w:spacing w:lineRule="auto" w:line="360"/>
        <w:jc w:val="both"/>
        <w:rPr>
          <w:rFonts w:ascii="Arial" w:hAnsi="Arial" w:cs="Arial"/>
          <w:sz w:val="22"/>
          <w:szCs w:val="22"/>
        </w:rPr>
      </w:pPr>
      <w:r>
        <w:rPr>
          <w:rFonts w:cs="Arial" w:ascii="Arial" w:hAnsi="Arial"/>
          <w:sz w:val="22"/>
          <w:szCs w:val="22"/>
        </w:rPr>
        <w:t>Ewentualne spory wynikłe na tle realizacji niniejszej umowy rozstrzyga Sąd właściwy dla siedziby Zamawiającego.</w:t>
      </w:r>
    </w:p>
    <w:p>
      <w:pPr>
        <w:pStyle w:val="Standard"/>
        <w:spacing w:lineRule="auto" w:line="360"/>
        <w:jc w:val="center"/>
        <w:rPr>
          <w:rFonts w:ascii="Arial" w:hAnsi="Arial" w:cs="Arial"/>
          <w:sz w:val="22"/>
          <w:szCs w:val="22"/>
        </w:rPr>
      </w:pPr>
      <w:r>
        <w:rPr>
          <w:rFonts w:cs="Arial" w:ascii="Arial" w:hAnsi="Arial"/>
          <w:sz w:val="22"/>
          <w:szCs w:val="22"/>
        </w:rPr>
        <w:t>§ 27</w:t>
      </w:r>
    </w:p>
    <w:p>
      <w:pPr>
        <w:pStyle w:val="Standard"/>
        <w:spacing w:lineRule="auto" w:line="360"/>
        <w:jc w:val="both"/>
        <w:rPr>
          <w:rFonts w:ascii="Arial" w:hAnsi="Arial" w:cs="Arial"/>
          <w:sz w:val="22"/>
          <w:szCs w:val="22"/>
        </w:rPr>
      </w:pPr>
      <w:r>
        <w:rPr>
          <w:rFonts w:cs="Arial" w:ascii="Arial" w:hAnsi="Arial"/>
          <w:sz w:val="22"/>
          <w:szCs w:val="22"/>
        </w:rPr>
        <w:t>Umowę sporządzono w 3 jednobrzmiących egzemplarzach: 2 egzemplarze dla Zamawiającego oraz 1 egzemplarz dla Wykonawcy.</w:t>
      </w:r>
    </w:p>
    <w:p>
      <w:pPr>
        <w:pStyle w:val="Standard"/>
        <w:spacing w:lineRule="auto" w:line="360"/>
        <w:jc w:val="center"/>
        <w:rPr>
          <w:rFonts w:ascii="Arial" w:hAnsi="Arial" w:cs="Arial"/>
          <w:ins w:id="2" w:author="nieznany" w:date="2020-06-29T10:55:12Z"/>
          <w:sz w:val="22"/>
          <w:szCs w:val="22"/>
        </w:rPr>
      </w:pPr>
      <w:ins w:id="1" w:author="nieznany" w:date="2020-06-29T10:55:12Z">
        <w:r>
          <w:rPr>
            <w:rFonts w:cs="Arial" w:ascii="Arial" w:hAnsi="Arial"/>
            <w:sz w:val="22"/>
            <w:szCs w:val="22"/>
          </w:rPr>
        </w:r>
      </w:ins>
    </w:p>
    <w:p>
      <w:pPr>
        <w:pStyle w:val="Standard"/>
        <w:spacing w:lineRule="auto" w:line="360"/>
        <w:jc w:val="center"/>
        <w:rPr>
          <w:rFonts w:ascii="Arial" w:hAnsi="Arial" w:cs="Arial"/>
          <w:sz w:val="22"/>
          <w:szCs w:val="22"/>
        </w:rPr>
      </w:pPr>
      <w:r>
        <w:rPr>
          <w:rFonts w:cs="Arial" w:ascii="Arial" w:hAnsi="Arial"/>
          <w:sz w:val="22"/>
          <w:szCs w:val="22"/>
        </w:rPr>
        <w:t>§ 28</w:t>
      </w:r>
    </w:p>
    <w:p>
      <w:pPr>
        <w:pStyle w:val="Standard"/>
        <w:spacing w:lineRule="auto" w:line="360"/>
        <w:jc w:val="both"/>
        <w:rPr>
          <w:rFonts w:ascii="Arial" w:hAnsi="Arial" w:cs="Arial"/>
          <w:sz w:val="22"/>
          <w:szCs w:val="22"/>
        </w:rPr>
      </w:pPr>
      <w:r>
        <w:rPr>
          <w:rFonts w:cs="Arial" w:ascii="Arial" w:hAnsi="Arial"/>
          <w:sz w:val="22"/>
          <w:szCs w:val="22"/>
        </w:rPr>
        <w:t>Integralną częścią umowy są załączniki:</w:t>
      </w:r>
    </w:p>
    <w:p>
      <w:pPr>
        <w:pStyle w:val="Standard"/>
        <w:numPr>
          <w:ilvl w:val="0"/>
          <w:numId w:val="2"/>
        </w:numPr>
        <w:spacing w:lineRule="auto" w:line="360"/>
        <w:jc w:val="both"/>
        <w:rPr>
          <w:rFonts w:ascii="Arial" w:hAnsi="Arial" w:cs="Arial"/>
          <w:sz w:val="22"/>
          <w:szCs w:val="22"/>
          <w:highlight w:val="white"/>
        </w:rPr>
      </w:pPr>
      <w:r>
        <w:rPr>
          <w:rFonts w:cs="Arial" w:ascii="Arial" w:hAnsi="Arial"/>
          <w:sz w:val="22"/>
          <w:szCs w:val="22"/>
          <w:shd w:fill="FFFFFF" w:val="clear"/>
        </w:rPr>
        <w:t>nr 1 – Wymagania BHP</w:t>
      </w:r>
    </w:p>
    <w:p>
      <w:pPr>
        <w:pStyle w:val="Standard"/>
        <w:numPr>
          <w:ilvl w:val="0"/>
          <w:numId w:val="1"/>
        </w:numPr>
        <w:spacing w:lineRule="auto" w:line="360"/>
        <w:jc w:val="both"/>
        <w:rPr>
          <w:rFonts w:ascii="Arial" w:hAnsi="Arial" w:cs="Arial"/>
          <w:sz w:val="22"/>
          <w:szCs w:val="22"/>
        </w:rPr>
      </w:pPr>
      <w:r>
        <w:rPr>
          <w:rFonts w:cs="Arial" w:ascii="Arial" w:hAnsi="Arial"/>
          <w:sz w:val="22"/>
          <w:szCs w:val="22"/>
        </w:rPr>
        <w:t>nr 2 – Kosztorys ofertowy,</w:t>
      </w:r>
    </w:p>
    <w:p>
      <w:pPr>
        <w:pStyle w:val="Standard"/>
        <w:numPr>
          <w:ilvl w:val="0"/>
          <w:numId w:val="1"/>
        </w:numPr>
        <w:spacing w:lineRule="auto" w:line="360"/>
        <w:jc w:val="both"/>
        <w:rPr>
          <w:rFonts w:ascii="Arial" w:hAnsi="Arial" w:cs="Arial"/>
          <w:sz w:val="22"/>
          <w:szCs w:val="22"/>
        </w:rPr>
      </w:pPr>
      <w:r>
        <w:rPr>
          <w:rFonts w:cs="Arial" w:ascii="Arial" w:hAnsi="Arial"/>
          <w:sz w:val="22"/>
          <w:szCs w:val="22"/>
        </w:rPr>
        <w:t>nr 3 – Formularz ofertowy.</w:t>
      </w:r>
    </w:p>
    <w:p>
      <w:pPr>
        <w:pStyle w:val="Standard"/>
        <w:spacing w:lineRule="auto" w:line="360"/>
        <w:jc w:val="both"/>
        <w:rPr>
          <w:rFonts w:ascii="Arial" w:hAnsi="Arial" w:cs="Arial"/>
          <w:sz w:val="22"/>
          <w:szCs w:val="22"/>
        </w:rPr>
      </w:pPr>
      <w:r>
        <w:rPr>
          <w:rFonts w:cs="Arial" w:ascii="Arial" w:hAnsi="Arial"/>
          <w:sz w:val="22"/>
          <w:szCs w:val="22"/>
        </w:rPr>
      </w:r>
    </w:p>
    <w:p>
      <w:pPr>
        <w:pStyle w:val="Standard"/>
        <w:tabs>
          <w:tab w:val="clear" w:pos="720"/>
          <w:tab w:val="left" w:pos="10879" w:leader="none"/>
        </w:tabs>
        <w:spacing w:lineRule="auto" w:line="360"/>
        <w:jc w:val="both"/>
        <w:rPr>
          <w:rFonts w:ascii="Arial" w:hAnsi="Arial" w:cs="Arial"/>
          <w:sz w:val="22"/>
          <w:szCs w:val="22"/>
        </w:rPr>
      </w:pPr>
      <w:r>
        <w:rPr>
          <w:rFonts w:cs="Arial" w:ascii="Arial" w:hAnsi="Arial"/>
          <w:sz w:val="22"/>
          <w:szCs w:val="22"/>
        </w:rPr>
      </w:r>
    </w:p>
    <w:tbl>
      <w:tblPr>
        <w:tblW w:w="9070" w:type="dxa"/>
        <w:jc w:val="left"/>
        <w:tblInd w:w="0" w:type="dxa"/>
        <w:tblCellMar>
          <w:top w:w="55" w:type="dxa"/>
          <w:left w:w="55" w:type="dxa"/>
          <w:bottom w:w="55" w:type="dxa"/>
          <w:right w:w="55" w:type="dxa"/>
        </w:tblCellMar>
        <w:tblLook w:firstRow="0" w:noVBand="0" w:lastRow="0" w:firstColumn="0" w:lastColumn="0" w:noHBand="0" w:val="0000"/>
      </w:tblPr>
      <w:tblGrid>
        <w:gridCol w:w="4535"/>
        <w:gridCol w:w="4534"/>
      </w:tblGrid>
      <w:tr>
        <w:trPr>
          <w:tblHeader w:val="true"/>
        </w:trPr>
        <w:tc>
          <w:tcPr>
            <w:tcW w:w="4535" w:type="dxa"/>
            <w:tcBorders/>
            <w:shd w:color="auto" w:fill="auto" w:val="clear"/>
          </w:tcPr>
          <w:p>
            <w:pPr>
              <w:pStyle w:val="Zawartotabeli"/>
              <w:snapToGrid w:val="false"/>
              <w:spacing w:lineRule="auto" w:line="360" w:before="57" w:after="57"/>
              <w:jc w:val="center"/>
              <w:rPr>
                <w:rFonts w:ascii="Arial" w:hAnsi="Arial" w:cs="Arial"/>
                <w:sz w:val="22"/>
                <w:szCs w:val="22"/>
              </w:rPr>
            </w:pPr>
            <w:r>
              <w:rPr>
                <w:rFonts w:cs="Arial" w:ascii="Arial" w:hAnsi="Arial"/>
                <w:sz w:val="22"/>
                <w:szCs w:val="22"/>
              </w:rPr>
              <w:t>ZAMAWIAJĄCY</w:t>
            </w:r>
          </w:p>
        </w:tc>
        <w:tc>
          <w:tcPr>
            <w:tcW w:w="4534" w:type="dxa"/>
            <w:tcBorders/>
            <w:shd w:color="auto" w:fill="auto" w:val="clear"/>
          </w:tcPr>
          <w:p>
            <w:pPr>
              <w:pStyle w:val="Zawartotabeli"/>
              <w:snapToGrid w:val="false"/>
              <w:spacing w:lineRule="auto" w:line="360" w:before="57" w:after="57"/>
              <w:jc w:val="center"/>
              <w:rPr>
                <w:rFonts w:ascii="Arial" w:hAnsi="Arial" w:cs="Arial"/>
                <w:sz w:val="22"/>
                <w:szCs w:val="22"/>
              </w:rPr>
            </w:pPr>
            <w:r>
              <w:rPr>
                <w:rFonts w:cs="Arial" w:ascii="Arial" w:hAnsi="Arial"/>
                <w:sz w:val="22"/>
                <w:szCs w:val="22"/>
              </w:rPr>
              <w:t>WYKONAWCA</w:t>
            </w:r>
          </w:p>
        </w:tc>
      </w:tr>
    </w:tbl>
    <w:p>
      <w:pPr>
        <w:pStyle w:val="Nagwek2"/>
        <w:tabs>
          <w:tab w:val="clear" w:pos="720"/>
          <w:tab w:val="left" w:pos="0" w:leader="none"/>
        </w:tabs>
        <w:spacing w:lineRule="auto" w:line="360" w:before="57" w:after="57"/>
        <w:jc w:val="both"/>
        <w:rPr>
          <w:rFonts w:ascii="Arial" w:hAnsi="Arial" w:cs="Arial"/>
          <w:b w:val="false"/>
          <w:b w:val="false"/>
          <w:bCs w:val="false"/>
          <w:sz w:val="22"/>
          <w:szCs w:val="22"/>
        </w:rPr>
      </w:pPr>
      <w:r>
        <w:rPr>
          <w:rFonts w:cs="Arial" w:ascii="Arial" w:hAnsi="Arial"/>
          <w:b w:val="false"/>
          <w:bCs w:val="false"/>
          <w:sz w:val="22"/>
          <w:szCs w:val="22"/>
        </w:rPr>
      </w:r>
    </w:p>
    <w:p>
      <w:pPr>
        <w:pStyle w:val="Standard"/>
        <w:tabs>
          <w:tab w:val="clear" w:pos="720"/>
          <w:tab w:val="left" w:pos="0" w:leader="none"/>
        </w:tabs>
        <w:spacing w:lineRule="auto" w:line="360" w:before="57" w:after="57"/>
        <w:jc w:val="both"/>
        <w:rPr>
          <w:rFonts w:ascii="Arial" w:hAnsi="Arial" w:cs="Arial"/>
          <w:sz w:val="22"/>
          <w:szCs w:val="22"/>
        </w:rPr>
      </w:pPr>
      <w:r>
        <w:rPr>
          <w:rFonts w:cs="Arial" w:ascii="Arial" w:hAnsi="Arial"/>
          <w:sz w:val="22"/>
          <w:szCs w:val="22"/>
        </w:rPr>
      </w:r>
    </w:p>
    <w:p>
      <w:pPr>
        <w:pStyle w:val="Textbodyindent"/>
        <w:tabs>
          <w:tab w:val="clear" w:pos="720"/>
          <w:tab w:val="left" w:pos="3687" w:leader="none"/>
        </w:tabs>
        <w:spacing w:lineRule="auto" w:line="360" w:before="57" w:after="57"/>
        <w:ind w:left="720" w:hanging="0"/>
        <w:rPr/>
      </w:pPr>
      <w:r>
        <w:rPr/>
      </w:r>
    </w:p>
    <w:sectPr>
      <w:headerReference w:type="default" r:id="rId4"/>
      <w:footerReference w:type="default" r:id="rId5"/>
      <w:type w:val="nextPage"/>
      <w:pgSz w:w="11906" w:h="16838"/>
      <w:pgMar w:left="1417" w:right="1417" w:header="708" w:top="1417" w:footer="1417" w:bottom="1976"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ourier New">
    <w:charset w:val="ee"/>
    <w:family w:val="roman"/>
    <w:pitch w:val="variable"/>
  </w:font>
  <w:font w:name="Symbol">
    <w:charset w:val="ee"/>
    <w:family w:val="roman"/>
    <w:pitch w:val="variable"/>
  </w:font>
  <w:font w:name="Arial">
    <w:charset w:val="ee"/>
    <w:family w:val="roman"/>
    <w:pitch w:val="variable"/>
  </w:font>
  <w:font w:name="StarSymbol">
    <w:altName w:val="Arial Unicode MS"/>
    <w:charset w:val="ee"/>
    <w:family w:val="roman"/>
    <w:pitch w:val="variable"/>
  </w:font>
  <w:font w:name="Wingdings">
    <w:charset w:val="ee"/>
    <w:family w:val="roman"/>
    <w:pitch w:val="variable"/>
  </w:font>
  <w:font w:name="Segoe UI">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jc w:val="center"/>
      <w:rPr/>
    </w:pPr>
    <w:r>
      <w:rPr>
        <w:sz w:val="22"/>
        <w:szCs w:val="22"/>
      </w:rPr>
      <w:fldChar w:fldCharType="begin"/>
    </w:r>
    <w:r>
      <w:rPr>
        <w:sz w:val="22"/>
        <w:szCs w:val="22"/>
      </w:rPr>
      <w:instrText> PAGE </w:instrText>
    </w:r>
    <w:r>
      <w:rPr>
        <w:sz w:val="22"/>
        <w:szCs w:val="22"/>
      </w:rPr>
      <w:fldChar w:fldCharType="separate"/>
    </w:r>
    <w:r>
      <w:rPr>
        <w:sz w:val="22"/>
        <w:szCs w:val="22"/>
      </w:rPr>
      <w:t>18</w:t>
    </w:r>
    <w:r>
      <w:rPr>
        <w:sz w:val="22"/>
        <w:szCs w:val="22"/>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keepNext w:val="true"/>
      <w:spacing w:before="240" w:after="12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sz w:val="22"/>
        <w:b w:val="false"/>
        <w:szCs w:val="22"/>
        <w:bCs w:val="false"/>
        <w:highlight w:val="white"/>
        <w:rFonts w:cs="Times New Roman"/>
        <w:color w:val="auto"/>
        <w:lang w:val="pl-PL" w:bidi="ar-SA"/>
      </w:rPr>
    </w:lvl>
    <w:lvl w:ilvl="1">
      <w:start w:val="1"/>
      <w:numFmt w:val="bullet"/>
      <w:lvlText w:val=""/>
      <w:lvlJc w:val="left"/>
      <w:pPr>
        <w:ind w:left="1080" w:hanging="360"/>
      </w:pPr>
      <w:rPr>
        <w:rFonts w:ascii="Symbol" w:hAnsi="Symbol" w:cs="Symbol" w:hint="default"/>
        <w:sz w:val="22"/>
        <w:b w:val="false"/>
        <w:szCs w:val="22"/>
        <w:bCs w:val="false"/>
        <w:highlight w:val="white"/>
        <w:rFonts w:cs="Times New Roman"/>
        <w:color w:val="auto"/>
        <w:lang w:val="pl-PL" w:bidi="ar-SA"/>
      </w:rPr>
    </w:lvl>
    <w:lvl w:ilvl="2">
      <w:start w:val="1"/>
      <w:numFmt w:val="bullet"/>
      <w:lvlText w:val=""/>
      <w:lvlJc w:val="left"/>
      <w:pPr>
        <w:ind w:left="1440" w:hanging="360"/>
      </w:pPr>
      <w:rPr>
        <w:rFonts w:ascii="Symbol" w:hAnsi="Symbol" w:cs="Symbol" w:hint="default"/>
        <w:sz w:val="22"/>
        <w:b w:val="false"/>
        <w:szCs w:val="22"/>
        <w:bCs w:val="false"/>
        <w:highlight w:val="white"/>
        <w:rFonts w:cs="Times New Roman"/>
        <w:color w:val="auto"/>
        <w:lang w:val="pl-PL" w:bidi="ar-SA"/>
      </w:rPr>
    </w:lvl>
    <w:lvl w:ilvl="3">
      <w:start w:val="1"/>
      <w:numFmt w:val="bullet"/>
      <w:lvlText w:val=""/>
      <w:lvlJc w:val="left"/>
      <w:pPr>
        <w:ind w:left="1800" w:hanging="360"/>
      </w:pPr>
      <w:rPr>
        <w:rFonts w:ascii="Symbol" w:hAnsi="Symbol" w:cs="Symbol" w:hint="default"/>
        <w:sz w:val="22"/>
        <w:b w:val="false"/>
        <w:szCs w:val="22"/>
        <w:bCs w:val="false"/>
        <w:highlight w:val="white"/>
        <w:rFonts w:cs="Times New Roman"/>
        <w:color w:val="auto"/>
        <w:lang w:val="pl-PL" w:bidi="ar-SA"/>
      </w:rPr>
    </w:lvl>
    <w:lvl w:ilvl="4">
      <w:start w:val="1"/>
      <w:numFmt w:val="bullet"/>
      <w:lvlText w:val=""/>
      <w:lvlJc w:val="left"/>
      <w:pPr>
        <w:ind w:left="2160" w:hanging="360"/>
      </w:pPr>
      <w:rPr>
        <w:rFonts w:ascii="Symbol" w:hAnsi="Symbol" w:cs="Symbol" w:hint="default"/>
        <w:sz w:val="22"/>
        <w:b w:val="false"/>
        <w:szCs w:val="22"/>
        <w:bCs w:val="false"/>
        <w:highlight w:val="white"/>
        <w:rFonts w:cs="Times New Roman"/>
        <w:color w:val="auto"/>
        <w:lang w:val="pl-PL" w:bidi="ar-SA"/>
      </w:rPr>
    </w:lvl>
    <w:lvl w:ilvl="5">
      <w:start w:val="1"/>
      <w:numFmt w:val="bullet"/>
      <w:lvlText w:val=""/>
      <w:lvlJc w:val="left"/>
      <w:pPr>
        <w:ind w:left="2520" w:hanging="360"/>
      </w:pPr>
      <w:rPr>
        <w:rFonts w:ascii="Symbol" w:hAnsi="Symbol" w:cs="Symbol" w:hint="default"/>
        <w:sz w:val="22"/>
        <w:b w:val="false"/>
        <w:szCs w:val="22"/>
        <w:bCs w:val="false"/>
        <w:highlight w:val="white"/>
        <w:rFonts w:cs="Times New Roman"/>
        <w:color w:val="auto"/>
        <w:lang w:val="pl-PL" w:bidi="ar-SA"/>
      </w:rPr>
    </w:lvl>
    <w:lvl w:ilvl="6">
      <w:start w:val="1"/>
      <w:numFmt w:val="bullet"/>
      <w:lvlText w:val=""/>
      <w:lvlJc w:val="left"/>
      <w:pPr>
        <w:ind w:left="2880" w:hanging="360"/>
      </w:pPr>
      <w:rPr>
        <w:rFonts w:ascii="Symbol" w:hAnsi="Symbol" w:cs="Symbol" w:hint="default"/>
        <w:sz w:val="22"/>
        <w:b w:val="false"/>
        <w:szCs w:val="22"/>
        <w:bCs w:val="false"/>
        <w:highlight w:val="white"/>
        <w:rFonts w:cs="Times New Roman"/>
        <w:color w:val="auto"/>
        <w:lang w:val="pl-PL" w:bidi="ar-SA"/>
      </w:rPr>
    </w:lvl>
    <w:lvl w:ilvl="7">
      <w:start w:val="1"/>
      <w:numFmt w:val="bullet"/>
      <w:lvlText w:val=""/>
      <w:lvlJc w:val="left"/>
      <w:pPr>
        <w:ind w:left="3240" w:hanging="360"/>
      </w:pPr>
      <w:rPr>
        <w:rFonts w:ascii="Symbol" w:hAnsi="Symbol" w:cs="Symbol" w:hint="default"/>
        <w:sz w:val="22"/>
        <w:b w:val="false"/>
        <w:szCs w:val="22"/>
        <w:bCs w:val="false"/>
        <w:highlight w:val="white"/>
        <w:rFonts w:cs="Times New Roman"/>
        <w:color w:val="auto"/>
        <w:lang w:val="pl-PL" w:bidi="ar-SA"/>
      </w:rPr>
    </w:lvl>
    <w:lvl w:ilvl="8">
      <w:start w:val="1"/>
      <w:numFmt w:val="bullet"/>
      <w:lvlText w:val=""/>
      <w:lvlJc w:val="left"/>
      <w:pPr>
        <w:ind w:left="3600" w:hanging="360"/>
      </w:pPr>
      <w:rPr>
        <w:rFonts w:ascii="Symbol" w:hAnsi="Symbol" w:cs="Symbol" w:hint="default"/>
        <w:sz w:val="22"/>
        <w:b w:val="false"/>
        <w:szCs w:val="22"/>
        <w:bCs w:val="false"/>
        <w:highlight w:val="white"/>
        <w:rFonts w:cs="Times New Roman"/>
        <w:color w:val="auto"/>
        <w:lang w:val="pl-PL" w:bidi="ar-SA"/>
      </w:rPr>
    </w:lvl>
  </w:abstractNum>
  <w:abstractNum w:abstractNumId="2">
    <w:lvl w:ilvl="0">
      <w:start w:val="1"/>
      <w:numFmt w:val="bullet"/>
      <w:lvlText w:val=""/>
      <w:lvlJc w:val="left"/>
      <w:pPr>
        <w:ind w:left="720" w:hanging="360"/>
      </w:pPr>
      <w:rPr>
        <w:rFonts w:ascii="Symbol" w:hAnsi="Symbol" w:cs="Symbol" w:hint="default"/>
        <w:sz w:val="22"/>
        <w:b w:val="false"/>
        <w:szCs w:val="22"/>
        <w:bCs w:val="false"/>
        <w:highlight w:val="white"/>
        <w:rFonts w:cs="Times New Roman"/>
        <w:color w:val="auto"/>
        <w:lang w:val="pl-PL" w:bidi="ar-SA"/>
      </w:rPr>
    </w:lvl>
    <w:lvl w:ilvl="1">
      <w:start w:val="1"/>
      <w:numFmt w:val="bullet"/>
      <w:lvlText w:val=""/>
      <w:lvlJc w:val="left"/>
      <w:pPr>
        <w:ind w:left="1080" w:hanging="360"/>
      </w:pPr>
      <w:rPr>
        <w:rFonts w:ascii="Symbol" w:hAnsi="Symbol" w:cs="Symbol" w:hint="default"/>
        <w:sz w:val="22"/>
        <w:b w:val="false"/>
        <w:szCs w:val="22"/>
        <w:bCs w:val="false"/>
        <w:highlight w:val="white"/>
        <w:rFonts w:cs="Times New Roman"/>
        <w:color w:val="auto"/>
        <w:lang w:val="pl-PL" w:bidi="ar-SA"/>
      </w:rPr>
    </w:lvl>
    <w:lvl w:ilvl="2">
      <w:start w:val="1"/>
      <w:numFmt w:val="bullet"/>
      <w:lvlText w:val=""/>
      <w:lvlJc w:val="left"/>
      <w:pPr>
        <w:ind w:left="1440" w:hanging="360"/>
      </w:pPr>
      <w:rPr>
        <w:rFonts w:ascii="Symbol" w:hAnsi="Symbol" w:cs="Symbol" w:hint="default"/>
        <w:sz w:val="22"/>
        <w:b w:val="false"/>
        <w:szCs w:val="22"/>
        <w:bCs w:val="false"/>
        <w:highlight w:val="white"/>
        <w:rFonts w:cs="Times New Roman"/>
        <w:color w:val="auto"/>
        <w:lang w:val="pl-PL" w:bidi="ar-SA"/>
      </w:rPr>
    </w:lvl>
    <w:lvl w:ilvl="3">
      <w:start w:val="1"/>
      <w:numFmt w:val="bullet"/>
      <w:lvlText w:val=""/>
      <w:lvlJc w:val="left"/>
      <w:pPr>
        <w:ind w:left="1800" w:hanging="360"/>
      </w:pPr>
      <w:rPr>
        <w:rFonts w:ascii="Symbol" w:hAnsi="Symbol" w:cs="Symbol" w:hint="default"/>
        <w:sz w:val="22"/>
        <w:b w:val="false"/>
        <w:szCs w:val="22"/>
        <w:bCs w:val="false"/>
        <w:highlight w:val="white"/>
        <w:rFonts w:cs="Times New Roman"/>
        <w:color w:val="auto"/>
        <w:lang w:val="pl-PL" w:bidi="ar-SA"/>
      </w:rPr>
    </w:lvl>
    <w:lvl w:ilvl="4">
      <w:start w:val="1"/>
      <w:numFmt w:val="bullet"/>
      <w:lvlText w:val=""/>
      <w:lvlJc w:val="left"/>
      <w:pPr>
        <w:ind w:left="2160" w:hanging="360"/>
      </w:pPr>
      <w:rPr>
        <w:rFonts w:ascii="Symbol" w:hAnsi="Symbol" w:cs="Symbol" w:hint="default"/>
        <w:sz w:val="22"/>
        <w:b w:val="false"/>
        <w:szCs w:val="22"/>
        <w:bCs w:val="false"/>
        <w:highlight w:val="white"/>
        <w:rFonts w:cs="Times New Roman"/>
        <w:color w:val="auto"/>
        <w:lang w:val="pl-PL" w:bidi="ar-SA"/>
      </w:rPr>
    </w:lvl>
    <w:lvl w:ilvl="5">
      <w:start w:val="1"/>
      <w:numFmt w:val="bullet"/>
      <w:lvlText w:val=""/>
      <w:lvlJc w:val="left"/>
      <w:pPr>
        <w:ind w:left="2520" w:hanging="360"/>
      </w:pPr>
      <w:rPr>
        <w:rFonts w:ascii="Symbol" w:hAnsi="Symbol" w:cs="Symbol" w:hint="default"/>
        <w:sz w:val="22"/>
        <w:b w:val="false"/>
        <w:szCs w:val="22"/>
        <w:bCs w:val="false"/>
        <w:highlight w:val="white"/>
        <w:rFonts w:cs="Times New Roman"/>
        <w:color w:val="auto"/>
        <w:lang w:val="pl-PL" w:bidi="ar-SA"/>
      </w:rPr>
    </w:lvl>
    <w:lvl w:ilvl="6">
      <w:start w:val="1"/>
      <w:numFmt w:val="bullet"/>
      <w:lvlText w:val=""/>
      <w:lvlJc w:val="left"/>
      <w:pPr>
        <w:ind w:left="2880" w:hanging="360"/>
      </w:pPr>
      <w:rPr>
        <w:rFonts w:ascii="Symbol" w:hAnsi="Symbol" w:cs="Symbol" w:hint="default"/>
        <w:sz w:val="22"/>
        <w:b w:val="false"/>
        <w:szCs w:val="22"/>
        <w:bCs w:val="false"/>
        <w:highlight w:val="white"/>
        <w:rFonts w:cs="Times New Roman"/>
        <w:color w:val="auto"/>
        <w:lang w:val="pl-PL" w:bidi="ar-SA"/>
      </w:rPr>
    </w:lvl>
    <w:lvl w:ilvl="7">
      <w:start w:val="1"/>
      <w:numFmt w:val="bullet"/>
      <w:lvlText w:val=""/>
      <w:lvlJc w:val="left"/>
      <w:pPr>
        <w:ind w:left="3240" w:hanging="360"/>
      </w:pPr>
      <w:rPr>
        <w:rFonts w:ascii="Symbol" w:hAnsi="Symbol" w:cs="Symbol" w:hint="default"/>
        <w:sz w:val="22"/>
        <w:b w:val="false"/>
        <w:szCs w:val="22"/>
        <w:bCs w:val="false"/>
        <w:highlight w:val="white"/>
        <w:rFonts w:cs="Times New Roman"/>
        <w:color w:val="auto"/>
        <w:lang w:val="pl-PL" w:bidi="ar-SA"/>
      </w:rPr>
    </w:lvl>
    <w:lvl w:ilvl="8">
      <w:start w:val="1"/>
      <w:numFmt w:val="bullet"/>
      <w:lvlText w:val=""/>
      <w:lvlJc w:val="left"/>
      <w:pPr>
        <w:ind w:left="3600" w:hanging="360"/>
      </w:pPr>
      <w:rPr>
        <w:rFonts w:ascii="Symbol" w:hAnsi="Symbol" w:cs="Symbol" w:hint="default"/>
        <w:sz w:val="22"/>
        <w:b w:val="false"/>
        <w:szCs w:val="22"/>
        <w:bCs w:val="false"/>
        <w:highlight w:val="white"/>
        <w:rFonts w:cs="Times New Roman"/>
        <w:color w:val="auto"/>
        <w:lang w:val="pl-PL" w:bidi="ar-SA"/>
      </w:r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40"/>
  <w:trackRevisions/>
  <w:defaultTabStop w:val="720"/>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Cs w:val="24"/>
        <w:lang w:val="pl-PL" w:eastAsia="zh-CN" w:bidi="hi-IN"/>
      </w:rPr>
    </w:rPrDefault>
    <w:pPrDefault>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a87666"/>
    <w:pPr>
      <w:widowControl w:val="false"/>
      <w:suppressAutoHyphens w:val="true"/>
      <w:bidi w:val="0"/>
      <w:spacing w:before="0" w:after="0"/>
      <w:jc w:val="left"/>
      <w:textAlignment w:val="baseline"/>
    </w:pPr>
    <w:rPr>
      <w:rFonts w:ascii="Times New Roman" w:hAnsi="Times New Roman" w:eastAsia="Lucida Sans Unicode" w:cs="Mangal"/>
      <w:color w:val="auto"/>
      <w:kern w:val="2"/>
      <w:sz w:val="24"/>
      <w:szCs w:val="24"/>
      <w:lang w:val="pl-PL" w:eastAsia="zh-CN" w:bidi="hi-IN"/>
    </w:rPr>
  </w:style>
  <w:style w:type="paragraph" w:styleId="Nagwek1">
    <w:name w:val="Heading 1"/>
    <w:basedOn w:val="Standard"/>
    <w:next w:val="Standard"/>
    <w:qFormat/>
    <w:pPr>
      <w:keepNext w:val="true"/>
      <w:jc w:val="both"/>
      <w:outlineLvl w:val="0"/>
    </w:pPr>
    <w:rPr>
      <w:b/>
      <w:bCs/>
    </w:rPr>
  </w:style>
  <w:style w:type="paragraph" w:styleId="Nagwek2">
    <w:name w:val="Heading 2"/>
    <w:basedOn w:val="Standard"/>
    <w:next w:val="Standard"/>
    <w:qFormat/>
    <w:pPr>
      <w:keepNext w:val="true"/>
      <w:jc w:val="center"/>
      <w:outlineLvl w:val="1"/>
    </w:pPr>
    <w:rPr>
      <w:b/>
      <w:bCs/>
    </w:rPr>
  </w:style>
  <w:style w:type="character" w:styleId="DefaultParagraphFont" w:default="1">
    <w:name w:val="Default Paragraph Font"/>
    <w:uiPriority w:val="1"/>
    <w:unhideWhenUsed/>
    <w:qFormat/>
    <w:rPr/>
  </w:style>
  <w:style w:type="character" w:styleId="WW8Num1z0" w:customStyle="1">
    <w:name w:val="WW8Num1z0"/>
    <w:qFormat/>
    <w:rPr>
      <w:rFonts w:ascii="Times New Roman" w:hAnsi="Times New Roman" w:eastAsia="Times New Roman" w:cs="Times New Roman"/>
    </w:rPr>
  </w:style>
  <w:style w:type="character" w:styleId="WW8Num1z1" w:customStyle="1">
    <w:name w:val="WW8Num1z1"/>
    <w:qFormat/>
    <w:rPr>
      <w:rFonts w:ascii="Courier New" w:hAnsi="Courier New" w:eastAsia="Courier New" w:cs="Courier New"/>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WW8Num2z0" w:customStyle="1">
    <w:name w:val="WW8Num2z0"/>
    <w:qFormat/>
    <w:rPr>
      <w:rFonts w:ascii="Symbol" w:hAnsi="Symbol" w:eastAsia="Symbol" w:cs="Times New Roman"/>
      <w:color w:val="auto"/>
      <w:sz w:val="22"/>
      <w:szCs w:val="22"/>
      <w:shd w:fill="FFFFFF" w:val="clear"/>
      <w:lang w:val="pl-PL" w:bidi="ar-SA"/>
    </w:rPr>
  </w:style>
  <w:style w:type="character" w:styleId="WW8Num3z0" w:customStyle="1">
    <w:name w:val="WW8Num3z0"/>
    <w:qFormat/>
    <w:rPr>
      <w:rFonts w:ascii="Arial" w:hAnsi="Arial" w:eastAsia="Times New Roman" w:cs="Arial"/>
      <w:b w:val="false"/>
      <w:bCs w:val="false"/>
      <w:color w:val="auto"/>
      <w:sz w:val="22"/>
      <w:szCs w:val="22"/>
      <w:lang w:val="pl-PL" w:bidi="ar-SA"/>
    </w:rPr>
  </w:style>
  <w:style w:type="character" w:styleId="WW8Num3z1" w:customStyle="1">
    <w:name w:val="WW8Num3z1"/>
    <w:qFormat/>
    <w:rPr/>
  </w:style>
  <w:style w:type="character" w:styleId="WW8Num4z0" w:customStyle="1">
    <w:name w:val="WW8Num4z0"/>
    <w:qFormat/>
    <w:rPr>
      <w:rFonts w:ascii="Arial" w:hAnsi="Arial" w:eastAsia="Times New Roman" w:cs="Arial"/>
      <w:b w:val="false"/>
      <w:bCs w:val="false"/>
      <w:i w:val="false"/>
      <w:color w:val="auto"/>
      <w:kern w:val="2"/>
      <w:sz w:val="22"/>
      <w:szCs w:val="22"/>
      <w:lang w:val="pl-PL" w:bidi="ar-SA"/>
    </w:rPr>
  </w:style>
  <w:style w:type="character" w:styleId="WW8Num5z0" w:customStyle="1">
    <w:name w:val="WW8Num5z0"/>
    <w:qFormat/>
    <w:rPr>
      <w:rFonts w:ascii="Arial" w:hAnsi="Arial" w:eastAsia="Times New Roman" w:cs="Arial"/>
      <w:b w:val="false"/>
      <w:bCs w:val="false"/>
      <w:sz w:val="22"/>
      <w:szCs w:val="22"/>
      <w:lang w:val="pl-PL" w:bidi="ar-SA"/>
    </w:rPr>
  </w:style>
  <w:style w:type="character" w:styleId="WW8Num5z1" w:customStyle="1">
    <w:name w:val="WW8Num5z1"/>
    <w:qFormat/>
    <w:rPr/>
  </w:style>
  <w:style w:type="character" w:styleId="WW8Num6z0" w:customStyle="1">
    <w:name w:val="WW8Num6z0"/>
    <w:qFormat/>
    <w:rPr>
      <w:rFonts w:ascii="Arial" w:hAnsi="Arial" w:eastAsia="Times New Roman" w:cs="Arial"/>
      <w:b w:val="false"/>
      <w:bCs w:val="false"/>
      <w:strike w:val="false"/>
      <w:dstrike w:val="false"/>
      <w:color w:val="000000"/>
      <w:sz w:val="22"/>
      <w:szCs w:val="22"/>
      <w:lang w:val="pl-PL" w:bidi="ar-SA"/>
    </w:rPr>
  </w:style>
  <w:style w:type="character" w:styleId="WW8Num7z0" w:customStyle="1">
    <w:name w:val="WW8Num7z0"/>
    <w:qFormat/>
    <w:rPr>
      <w:rFonts w:ascii="Arial" w:hAnsi="Arial" w:eastAsia="Times New Roman" w:cs="Arial"/>
      <w:b w:val="false"/>
      <w:bCs w:val="false"/>
      <w:i w:val="false"/>
      <w:iCs w:val="false"/>
      <w:sz w:val="22"/>
      <w:szCs w:val="22"/>
      <w:lang w:val="pl-PL" w:bidi="ar-SA"/>
    </w:rPr>
  </w:style>
  <w:style w:type="character" w:styleId="WW8Num8z0" w:customStyle="1">
    <w:name w:val="WW8Num8z0"/>
    <w:qFormat/>
    <w:rPr>
      <w:rFonts w:ascii="Arial" w:hAnsi="Arial" w:eastAsia="Arial" w:cs="Arial"/>
      <w:b w:val="false"/>
      <w:bCs w:val="false"/>
      <w:color w:val="000000"/>
      <w:sz w:val="22"/>
      <w:szCs w:val="22"/>
    </w:rPr>
  </w:style>
  <w:style w:type="character" w:styleId="WW8Num8z1" w:customStyle="1">
    <w:name w:val="WW8Num8z1"/>
    <w:qFormat/>
    <w:rPr>
      <w:rFonts w:ascii="Arial" w:hAnsi="Arial" w:eastAsia="Times New Roman" w:cs="Arial"/>
      <w:b w:val="false"/>
      <w:bCs w:val="false"/>
      <w:color w:val="auto"/>
      <w:sz w:val="22"/>
      <w:szCs w:val="22"/>
      <w:lang w:val="pl-PL" w:bidi="ar-SA"/>
    </w:rPr>
  </w:style>
  <w:style w:type="character" w:styleId="WW8Num9z0" w:customStyle="1">
    <w:name w:val="WW8Num9z0"/>
    <w:qFormat/>
    <w:rPr>
      <w:rFonts w:ascii="Arial" w:hAnsi="Arial" w:eastAsia="Arial" w:cs="Arial"/>
      <w:b w:val="false"/>
      <w:bCs w:val="false"/>
      <w:sz w:val="22"/>
      <w:szCs w:val="22"/>
      <w:lang w:val="pl-PL" w:eastAsia="pl-PL" w:bidi="ar-SA"/>
    </w:rPr>
  </w:style>
  <w:style w:type="character" w:styleId="WW8Num10z0" w:customStyle="1">
    <w:name w:val="WW8Num10z0"/>
    <w:qFormat/>
    <w:rPr>
      <w:rFonts w:ascii="Arial" w:hAnsi="Arial" w:eastAsia="Arial" w:cs="Arial"/>
      <w:b w:val="false"/>
      <w:bCs w:val="false"/>
      <w:sz w:val="22"/>
      <w:szCs w:val="22"/>
      <w:lang w:eastAsia="pl-PL"/>
    </w:rPr>
  </w:style>
  <w:style w:type="character" w:styleId="WW8Num11z0" w:customStyle="1">
    <w:name w:val="WW8Num11z0"/>
    <w:qFormat/>
    <w:rPr>
      <w:rFonts w:ascii="Arial" w:hAnsi="Arial" w:eastAsia="Times New Roman" w:cs="Arial"/>
      <w:b w:val="false"/>
      <w:bCs w:val="false"/>
      <w:color w:val="000000"/>
      <w:sz w:val="22"/>
      <w:szCs w:val="22"/>
      <w:lang w:val="pl-PL" w:bidi="ar-SA"/>
    </w:rPr>
  </w:style>
  <w:style w:type="character" w:styleId="WW8Num12z0" w:customStyle="1">
    <w:name w:val="WW8Num12z0"/>
    <w:qFormat/>
    <w:rPr>
      <w:rFonts w:ascii="Arial" w:hAnsi="Arial" w:eastAsia="Times New Roman" w:cs="Arial"/>
      <w:b w:val="false"/>
      <w:bCs w:val="false"/>
      <w:sz w:val="22"/>
      <w:szCs w:val="22"/>
      <w:lang w:val="pl-PL" w:bidi="ar-SA"/>
    </w:rPr>
  </w:style>
  <w:style w:type="character" w:styleId="WW8Num13z0" w:customStyle="1">
    <w:name w:val="WW8Num13z0"/>
    <w:qFormat/>
    <w:rPr>
      <w:rFonts w:ascii="Arial" w:hAnsi="Arial" w:eastAsia="Times New Roman" w:cs="Arial"/>
      <w:color w:val="auto"/>
      <w:sz w:val="22"/>
      <w:szCs w:val="22"/>
      <w:shd w:fill="FFFFFF" w:val="clear"/>
      <w:lang w:val="pl-PL" w:bidi="ar-SA"/>
    </w:rPr>
  </w:style>
  <w:style w:type="character" w:styleId="WW8Num14z0" w:customStyle="1">
    <w:name w:val="WW8Num14z0"/>
    <w:qFormat/>
    <w:rPr>
      <w:rFonts w:ascii="Arial" w:hAnsi="Arial" w:eastAsia="Times New Roman" w:cs="Arial"/>
      <w:b w:val="false"/>
      <w:bCs w:val="false"/>
      <w:color w:val="auto"/>
      <w:sz w:val="22"/>
      <w:szCs w:val="22"/>
      <w:lang w:val="pl-PL" w:bidi="ar-SA"/>
    </w:rPr>
  </w:style>
  <w:style w:type="character" w:styleId="WW8Num14z1" w:customStyle="1">
    <w:name w:val="WW8Num14z1"/>
    <w:qFormat/>
    <w:rPr/>
  </w:style>
  <w:style w:type="character" w:styleId="WW8Num15z0" w:customStyle="1">
    <w:name w:val="WW8Num15z0"/>
    <w:qFormat/>
    <w:rPr>
      <w:rFonts w:ascii="Arial" w:hAnsi="Arial" w:eastAsia="Times New Roman" w:cs="Arial"/>
      <w:b w:val="false"/>
      <w:bCs w:val="false"/>
      <w:i w:val="false"/>
      <w:color w:val="auto"/>
      <w:kern w:val="2"/>
      <w:sz w:val="22"/>
      <w:szCs w:val="22"/>
      <w:lang w:val="pl-PL" w:bidi="ar-SA"/>
    </w:rPr>
  </w:style>
  <w:style w:type="character" w:styleId="WW8Num4z1" w:customStyle="1">
    <w:name w:val="WW8Num4z1"/>
    <w:qFormat/>
    <w:rPr/>
  </w:style>
  <w:style w:type="character" w:styleId="WW8Num6z1" w:customStyle="1">
    <w:name w:val="WW8Num6z1"/>
    <w:qFormat/>
    <w:rPr/>
  </w:style>
  <w:style w:type="character" w:styleId="WW8Num9z1" w:customStyle="1">
    <w:name w:val="WW8Num9z1"/>
    <w:qFormat/>
    <w:rPr>
      <w:rFonts w:ascii="Arial" w:hAnsi="Arial" w:eastAsia="Times New Roman" w:cs="Arial"/>
      <w:b w:val="false"/>
      <w:bCs w:val="false"/>
      <w:color w:val="auto"/>
      <w:sz w:val="22"/>
      <w:szCs w:val="22"/>
      <w:lang w:val="pl-PL" w:bidi="ar-SA"/>
    </w:rPr>
  </w:style>
  <w:style w:type="character" w:styleId="WW8Num16z0" w:customStyle="1">
    <w:name w:val="WW8Num16z0"/>
    <w:qFormat/>
    <w:rPr>
      <w:rFonts w:ascii="Arial" w:hAnsi="Arial" w:eastAsia="Times New Roman" w:cs="Arial"/>
      <w:b w:val="false"/>
      <w:bCs w:val="false"/>
      <w:sz w:val="22"/>
      <w:szCs w:val="22"/>
      <w:lang w:val="pl-PL" w:bidi="ar-SA"/>
    </w:rPr>
  </w:style>
  <w:style w:type="character" w:styleId="WW8Num16z1" w:customStyle="1">
    <w:name w:val="WW8Num16z1"/>
    <w:qFormat/>
    <w:rPr/>
  </w:style>
  <w:style w:type="character" w:styleId="WW8Num17z0" w:customStyle="1">
    <w:name w:val="WW8Num17z0"/>
    <w:qFormat/>
    <w:rPr>
      <w:rFonts w:ascii="Arial" w:hAnsi="Arial" w:eastAsia="Times New Roman" w:cs="Arial"/>
      <w:b w:val="false"/>
      <w:bCs w:val="false"/>
      <w:i w:val="false"/>
      <w:color w:val="auto"/>
      <w:kern w:val="2"/>
      <w:sz w:val="22"/>
      <w:szCs w:val="22"/>
      <w:lang w:val="pl-PL" w:bidi="ar-SA"/>
    </w:rPr>
  </w:style>
  <w:style w:type="character" w:styleId="WW8Num7z1" w:customStyle="1">
    <w:name w:val="WW8Num7z1"/>
    <w:qFormat/>
    <w:rPr/>
  </w:style>
  <w:style w:type="character" w:styleId="WW8Num10z1" w:customStyle="1">
    <w:name w:val="WW8Num10z1"/>
    <w:qFormat/>
    <w:rPr>
      <w:rFonts w:ascii="Arial" w:hAnsi="Arial" w:eastAsia="Times New Roman" w:cs="Arial"/>
      <w:b w:val="false"/>
      <w:bCs w:val="false"/>
      <w:sz w:val="22"/>
      <w:szCs w:val="22"/>
      <w:lang w:val="pl-PL" w:bidi="ar-SA"/>
    </w:rPr>
  </w:style>
  <w:style w:type="character" w:styleId="WW8Num17z1" w:customStyle="1">
    <w:name w:val="WW8Num17z1"/>
    <w:qFormat/>
    <w:rPr/>
  </w:style>
  <w:style w:type="character" w:styleId="WW8Num18z0" w:customStyle="1">
    <w:name w:val="WW8Num18z0"/>
    <w:qFormat/>
    <w:rPr>
      <w:rFonts w:ascii="Arial" w:hAnsi="Arial" w:eastAsia="Times New Roman" w:cs="Arial"/>
      <w:b w:val="false"/>
      <w:bCs w:val="false"/>
      <w:i w:val="false"/>
      <w:kern w:val="2"/>
      <w:sz w:val="22"/>
      <w:szCs w:val="22"/>
      <w:lang w:val="pl-PL" w:bidi="ar-SA"/>
    </w:rPr>
  </w:style>
  <w:style w:type="character" w:styleId="WW8Num11z1" w:customStyle="1">
    <w:name w:val="WW8Num11z1"/>
    <w:qFormat/>
    <w:rPr>
      <w:rFonts w:ascii="Arial" w:hAnsi="Arial" w:eastAsia="Times New Roman" w:cs="Arial"/>
      <w:b w:val="false"/>
      <w:bCs w:val="false"/>
      <w:sz w:val="22"/>
      <w:szCs w:val="22"/>
      <w:lang w:val="pl-PL" w:bidi="ar-SA"/>
    </w:rPr>
  </w:style>
  <w:style w:type="character" w:styleId="WW8Num18z1" w:customStyle="1">
    <w:name w:val="WW8Num18z1"/>
    <w:qFormat/>
    <w:rPr/>
  </w:style>
  <w:style w:type="character" w:styleId="WW8Num19z0" w:customStyle="1">
    <w:name w:val="WW8Num19z0"/>
    <w:qFormat/>
    <w:rPr/>
  </w:style>
  <w:style w:type="character" w:styleId="WW8Num12z1" w:customStyle="1">
    <w:name w:val="WW8Num12z1"/>
    <w:qFormat/>
    <w:rPr>
      <w:rFonts w:ascii="Arial" w:hAnsi="Arial" w:eastAsia="Times New Roman" w:cs="Arial"/>
      <w:b w:val="false"/>
      <w:bCs w:val="false"/>
      <w:sz w:val="22"/>
      <w:szCs w:val="22"/>
      <w:lang w:val="pl-PL" w:bidi="ar-SA"/>
    </w:rPr>
  </w:style>
  <w:style w:type="character" w:styleId="WW8Num11z2" w:customStyle="1">
    <w:name w:val="WW8Num11z2"/>
    <w:qFormat/>
    <w:rPr/>
  </w:style>
  <w:style w:type="character" w:styleId="WW8Num11z3" w:customStyle="1">
    <w:name w:val="WW8Num11z3"/>
    <w:qFormat/>
    <w:rPr/>
  </w:style>
  <w:style w:type="character" w:styleId="WW8Num11z4" w:customStyle="1">
    <w:name w:val="WW8Num11z4"/>
    <w:qFormat/>
    <w:rPr/>
  </w:style>
  <w:style w:type="character" w:styleId="WW8Num11z5" w:customStyle="1">
    <w:name w:val="WW8Num11z5"/>
    <w:qFormat/>
    <w:rPr/>
  </w:style>
  <w:style w:type="character" w:styleId="WW8Num11z6" w:customStyle="1">
    <w:name w:val="WW8Num11z6"/>
    <w:qFormat/>
    <w:rPr/>
  </w:style>
  <w:style w:type="character" w:styleId="WW8Num11z7" w:customStyle="1">
    <w:name w:val="WW8Num11z7"/>
    <w:qFormat/>
    <w:rPr/>
  </w:style>
  <w:style w:type="character" w:styleId="WW8Num11z8" w:customStyle="1">
    <w:name w:val="WW8Num11z8"/>
    <w:qFormat/>
    <w:rPr/>
  </w:style>
  <w:style w:type="character" w:styleId="WW8Num3z2" w:customStyle="1">
    <w:name w:val="WW8Num3z2"/>
    <w:qFormat/>
    <w:rPr/>
  </w:style>
  <w:style w:type="character" w:styleId="WW8Num3z3" w:customStyle="1">
    <w:name w:val="WW8Num3z3"/>
    <w:qFormat/>
    <w:rPr/>
  </w:style>
  <w:style w:type="character" w:styleId="WW8Num3z4" w:customStyle="1">
    <w:name w:val="WW8Num3z4"/>
    <w:qFormat/>
    <w:rPr/>
  </w:style>
  <w:style w:type="character" w:styleId="WW8Num3z5" w:customStyle="1">
    <w:name w:val="WW8Num3z5"/>
    <w:qFormat/>
    <w:rPr/>
  </w:style>
  <w:style w:type="character" w:styleId="WW8Num3z6" w:customStyle="1">
    <w:name w:val="WW8Num3z6"/>
    <w:qFormat/>
    <w:rPr/>
  </w:style>
  <w:style w:type="character" w:styleId="WW8Num3z7" w:customStyle="1">
    <w:name w:val="WW8Num3z7"/>
    <w:qFormat/>
    <w:rPr/>
  </w:style>
  <w:style w:type="character" w:styleId="WW8Num3z8" w:customStyle="1">
    <w:name w:val="WW8Num3z8"/>
    <w:qFormat/>
    <w:rPr/>
  </w:style>
  <w:style w:type="character" w:styleId="WW8Num13z1" w:customStyle="1">
    <w:name w:val="WW8Num13z1"/>
    <w:qFormat/>
    <w:rPr/>
  </w:style>
  <w:style w:type="character" w:styleId="WW8Num13z2" w:customStyle="1">
    <w:name w:val="WW8Num13z2"/>
    <w:qFormat/>
    <w:rPr/>
  </w:style>
  <w:style w:type="character" w:styleId="WW8Num13z3" w:customStyle="1">
    <w:name w:val="WW8Num13z3"/>
    <w:qFormat/>
    <w:rPr/>
  </w:style>
  <w:style w:type="character" w:styleId="WW8Num13z4" w:customStyle="1">
    <w:name w:val="WW8Num13z4"/>
    <w:qFormat/>
    <w:rPr/>
  </w:style>
  <w:style w:type="character" w:styleId="WW8Num13z5" w:customStyle="1">
    <w:name w:val="WW8Num13z5"/>
    <w:qFormat/>
    <w:rPr/>
  </w:style>
  <w:style w:type="character" w:styleId="WW8Num13z6" w:customStyle="1">
    <w:name w:val="WW8Num13z6"/>
    <w:qFormat/>
    <w:rPr/>
  </w:style>
  <w:style w:type="character" w:styleId="WW8Num13z7" w:customStyle="1">
    <w:name w:val="WW8Num13z7"/>
    <w:qFormat/>
    <w:rPr/>
  </w:style>
  <w:style w:type="character" w:styleId="WW8Num13z8" w:customStyle="1">
    <w:name w:val="WW8Num13z8"/>
    <w:qFormat/>
    <w:rPr/>
  </w:style>
  <w:style w:type="character" w:styleId="WW8Num12z2" w:customStyle="1">
    <w:name w:val="WW8Num12z2"/>
    <w:qFormat/>
    <w:rPr/>
  </w:style>
  <w:style w:type="character" w:styleId="WW8Num12z3" w:customStyle="1">
    <w:name w:val="WW8Num12z3"/>
    <w:qFormat/>
    <w:rPr/>
  </w:style>
  <w:style w:type="character" w:styleId="WW8Num12z4" w:customStyle="1">
    <w:name w:val="WW8Num12z4"/>
    <w:qFormat/>
    <w:rPr/>
  </w:style>
  <w:style w:type="character" w:styleId="WW8Num12z5" w:customStyle="1">
    <w:name w:val="WW8Num12z5"/>
    <w:qFormat/>
    <w:rPr/>
  </w:style>
  <w:style w:type="character" w:styleId="WW8Num12z6" w:customStyle="1">
    <w:name w:val="WW8Num12z6"/>
    <w:qFormat/>
    <w:rPr/>
  </w:style>
  <w:style w:type="character" w:styleId="WW8Num12z7" w:customStyle="1">
    <w:name w:val="WW8Num12z7"/>
    <w:qFormat/>
    <w:rPr/>
  </w:style>
  <w:style w:type="character" w:styleId="WW8Num12z8" w:customStyle="1">
    <w:name w:val="WW8Num12z8"/>
    <w:qFormat/>
    <w:rPr/>
  </w:style>
  <w:style w:type="character" w:styleId="WW8Num14z2" w:customStyle="1">
    <w:name w:val="WW8Num14z2"/>
    <w:qFormat/>
    <w:rPr/>
  </w:style>
  <w:style w:type="character" w:styleId="WW8Num14z3" w:customStyle="1">
    <w:name w:val="WW8Num14z3"/>
    <w:qFormat/>
    <w:rPr/>
  </w:style>
  <w:style w:type="character" w:styleId="WW8Num14z4" w:customStyle="1">
    <w:name w:val="WW8Num14z4"/>
    <w:qFormat/>
    <w:rPr/>
  </w:style>
  <w:style w:type="character" w:styleId="WW8Num14z5" w:customStyle="1">
    <w:name w:val="WW8Num14z5"/>
    <w:qFormat/>
    <w:rPr/>
  </w:style>
  <w:style w:type="character" w:styleId="WW8Num14z6" w:customStyle="1">
    <w:name w:val="WW8Num14z6"/>
    <w:qFormat/>
    <w:rPr/>
  </w:style>
  <w:style w:type="character" w:styleId="WW8Num14z7" w:customStyle="1">
    <w:name w:val="WW8Num14z7"/>
    <w:qFormat/>
    <w:rPr/>
  </w:style>
  <w:style w:type="character" w:styleId="WW8Num14z8" w:customStyle="1">
    <w:name w:val="WW8Num14z8"/>
    <w:qFormat/>
    <w:rPr/>
  </w:style>
  <w:style w:type="character" w:styleId="WW8Num16z2" w:customStyle="1">
    <w:name w:val="WW8Num16z2"/>
    <w:qFormat/>
    <w:rPr/>
  </w:style>
  <w:style w:type="character" w:styleId="WW8Num16z3" w:customStyle="1">
    <w:name w:val="WW8Num16z3"/>
    <w:qFormat/>
    <w:rPr/>
  </w:style>
  <w:style w:type="character" w:styleId="WW8Num16z4" w:customStyle="1">
    <w:name w:val="WW8Num16z4"/>
    <w:qFormat/>
    <w:rPr/>
  </w:style>
  <w:style w:type="character" w:styleId="WW8Num16z5" w:customStyle="1">
    <w:name w:val="WW8Num16z5"/>
    <w:qFormat/>
    <w:rPr/>
  </w:style>
  <w:style w:type="character" w:styleId="WW8Num16z6" w:customStyle="1">
    <w:name w:val="WW8Num16z6"/>
    <w:qFormat/>
    <w:rPr/>
  </w:style>
  <w:style w:type="character" w:styleId="WW8Num16z7" w:customStyle="1">
    <w:name w:val="WW8Num16z7"/>
    <w:qFormat/>
    <w:rPr/>
  </w:style>
  <w:style w:type="character" w:styleId="WW8Num16z8" w:customStyle="1">
    <w:name w:val="WW8Num16z8"/>
    <w:qFormat/>
    <w:rPr/>
  </w:style>
  <w:style w:type="character" w:styleId="WW8Num15z1" w:customStyle="1">
    <w:name w:val="WW8Num15z1"/>
    <w:qFormat/>
    <w:rPr>
      <w:b w:val="false"/>
      <w:bCs w:val="false"/>
    </w:rPr>
  </w:style>
  <w:style w:type="character" w:styleId="WW8Num15z2" w:customStyle="1">
    <w:name w:val="WW8Num15z2"/>
    <w:qFormat/>
    <w:rPr/>
  </w:style>
  <w:style w:type="character" w:styleId="WW8Num15z3" w:customStyle="1">
    <w:name w:val="WW8Num15z3"/>
    <w:qFormat/>
    <w:rPr/>
  </w:style>
  <w:style w:type="character" w:styleId="WW8Num15z4" w:customStyle="1">
    <w:name w:val="WW8Num15z4"/>
    <w:qFormat/>
    <w:rPr/>
  </w:style>
  <w:style w:type="character" w:styleId="WW8Num15z5" w:customStyle="1">
    <w:name w:val="WW8Num15z5"/>
    <w:qFormat/>
    <w:rPr/>
  </w:style>
  <w:style w:type="character" w:styleId="WW8Num15z6" w:customStyle="1">
    <w:name w:val="WW8Num15z6"/>
    <w:qFormat/>
    <w:rPr/>
  </w:style>
  <w:style w:type="character" w:styleId="WW8Num15z7" w:customStyle="1">
    <w:name w:val="WW8Num15z7"/>
    <w:qFormat/>
    <w:rPr/>
  </w:style>
  <w:style w:type="character" w:styleId="WW8Num15z8" w:customStyle="1">
    <w:name w:val="WW8Num15z8"/>
    <w:qFormat/>
    <w:rPr/>
  </w:style>
  <w:style w:type="character" w:styleId="WW8Num17z2" w:customStyle="1">
    <w:name w:val="WW8Num17z2"/>
    <w:qFormat/>
    <w:rPr/>
  </w:style>
  <w:style w:type="character" w:styleId="WW8Num17z3" w:customStyle="1">
    <w:name w:val="WW8Num17z3"/>
    <w:qFormat/>
    <w:rPr/>
  </w:style>
  <w:style w:type="character" w:styleId="WW8Num17z4" w:customStyle="1">
    <w:name w:val="WW8Num17z4"/>
    <w:qFormat/>
    <w:rPr/>
  </w:style>
  <w:style w:type="character" w:styleId="WW8Num17z5" w:customStyle="1">
    <w:name w:val="WW8Num17z5"/>
    <w:qFormat/>
    <w:rPr/>
  </w:style>
  <w:style w:type="character" w:styleId="WW8Num17z6" w:customStyle="1">
    <w:name w:val="WW8Num17z6"/>
    <w:qFormat/>
    <w:rPr/>
  </w:style>
  <w:style w:type="character" w:styleId="WW8Num17z7" w:customStyle="1">
    <w:name w:val="WW8Num17z7"/>
    <w:qFormat/>
    <w:rPr/>
  </w:style>
  <w:style w:type="character" w:styleId="WW8Num17z8" w:customStyle="1">
    <w:name w:val="WW8Num17z8"/>
    <w:qFormat/>
    <w:rPr/>
  </w:style>
  <w:style w:type="character" w:styleId="WW8Num18z2" w:customStyle="1">
    <w:name w:val="WW8Num18z2"/>
    <w:qFormat/>
    <w:rPr/>
  </w:style>
  <w:style w:type="character" w:styleId="WW8Num18z3" w:customStyle="1">
    <w:name w:val="WW8Num18z3"/>
    <w:qFormat/>
    <w:rPr/>
  </w:style>
  <w:style w:type="character" w:styleId="WW8Num18z4" w:customStyle="1">
    <w:name w:val="WW8Num18z4"/>
    <w:qFormat/>
    <w:rPr/>
  </w:style>
  <w:style w:type="character" w:styleId="WW8Num18z5" w:customStyle="1">
    <w:name w:val="WW8Num18z5"/>
    <w:qFormat/>
    <w:rPr/>
  </w:style>
  <w:style w:type="character" w:styleId="WW8Num18z6" w:customStyle="1">
    <w:name w:val="WW8Num18z6"/>
    <w:qFormat/>
    <w:rPr/>
  </w:style>
  <w:style w:type="character" w:styleId="WW8Num18z7" w:customStyle="1">
    <w:name w:val="WW8Num18z7"/>
    <w:qFormat/>
    <w:rPr/>
  </w:style>
  <w:style w:type="character" w:styleId="WW8Num18z8" w:customStyle="1">
    <w:name w:val="WW8Num18z8"/>
    <w:qFormat/>
    <w:rPr/>
  </w:style>
  <w:style w:type="character" w:styleId="WW8Num19z1" w:customStyle="1">
    <w:name w:val="WW8Num19z1"/>
    <w:qFormat/>
    <w:rPr>
      <w:b w:val="false"/>
      <w:bCs w:val="false"/>
    </w:rPr>
  </w:style>
  <w:style w:type="character" w:styleId="WW8Num19z2" w:customStyle="1">
    <w:name w:val="WW8Num19z2"/>
    <w:qFormat/>
    <w:rPr/>
  </w:style>
  <w:style w:type="character" w:styleId="WW8Num19z3" w:customStyle="1">
    <w:name w:val="WW8Num19z3"/>
    <w:qFormat/>
    <w:rPr/>
  </w:style>
  <w:style w:type="character" w:styleId="WW8Num19z4" w:customStyle="1">
    <w:name w:val="WW8Num19z4"/>
    <w:qFormat/>
    <w:rPr/>
  </w:style>
  <w:style w:type="character" w:styleId="WW8Num19z5" w:customStyle="1">
    <w:name w:val="WW8Num19z5"/>
    <w:qFormat/>
    <w:rPr/>
  </w:style>
  <w:style w:type="character" w:styleId="WW8Num19z6" w:customStyle="1">
    <w:name w:val="WW8Num19z6"/>
    <w:qFormat/>
    <w:rPr/>
  </w:style>
  <w:style w:type="character" w:styleId="WW8Num19z7" w:customStyle="1">
    <w:name w:val="WW8Num19z7"/>
    <w:qFormat/>
    <w:rPr/>
  </w:style>
  <w:style w:type="character" w:styleId="WW8Num19z8" w:customStyle="1">
    <w:name w:val="WW8Num19z8"/>
    <w:qFormat/>
    <w:rPr/>
  </w:style>
  <w:style w:type="character" w:styleId="WW8Num20z0" w:customStyle="1">
    <w:name w:val="WW8Num20z0"/>
    <w:qFormat/>
    <w:rPr>
      <w:rFonts w:cs="Times New Roman"/>
      <w:b w:val="false"/>
      <w:bCs w:val="false"/>
      <w:lang w:val="pl-PL"/>
    </w:rPr>
  </w:style>
  <w:style w:type="character" w:styleId="WW8Num20z1" w:customStyle="1">
    <w:name w:val="WW8Num20z1"/>
    <w:qFormat/>
    <w:rPr>
      <w:b w:val="false"/>
      <w:bCs w:val="false"/>
    </w:rPr>
  </w:style>
  <w:style w:type="character" w:styleId="WW8Num20z2" w:customStyle="1">
    <w:name w:val="WW8Num20z2"/>
    <w:qFormat/>
    <w:rPr/>
  </w:style>
  <w:style w:type="character" w:styleId="WW8Num20z3" w:customStyle="1">
    <w:name w:val="WW8Num20z3"/>
    <w:qFormat/>
    <w:rPr/>
  </w:style>
  <w:style w:type="character" w:styleId="WW8Num20z4" w:customStyle="1">
    <w:name w:val="WW8Num20z4"/>
    <w:qFormat/>
    <w:rPr/>
  </w:style>
  <w:style w:type="character" w:styleId="WW8Num20z5" w:customStyle="1">
    <w:name w:val="WW8Num20z5"/>
    <w:qFormat/>
    <w:rPr/>
  </w:style>
  <w:style w:type="character" w:styleId="WW8Num20z6" w:customStyle="1">
    <w:name w:val="WW8Num20z6"/>
    <w:qFormat/>
    <w:rPr/>
  </w:style>
  <w:style w:type="character" w:styleId="WW8Num20z7" w:customStyle="1">
    <w:name w:val="WW8Num20z7"/>
    <w:qFormat/>
    <w:rPr/>
  </w:style>
  <w:style w:type="character" w:styleId="WW8Num20z8" w:customStyle="1">
    <w:name w:val="WW8Num20z8"/>
    <w:qFormat/>
    <w:rPr/>
  </w:style>
  <w:style w:type="character" w:styleId="WW8Num21z0" w:customStyle="1">
    <w:name w:val="WW8Num21z0"/>
    <w:qFormat/>
    <w:rPr>
      <w:b w:val="false"/>
      <w:bCs w:val="false"/>
    </w:rPr>
  </w:style>
  <w:style w:type="character" w:styleId="WW8Num21z1" w:customStyle="1">
    <w:name w:val="WW8Num21z1"/>
    <w:qFormat/>
    <w:rPr/>
  </w:style>
  <w:style w:type="character" w:styleId="WW8Num21z2" w:customStyle="1">
    <w:name w:val="WW8Num21z2"/>
    <w:qFormat/>
    <w:rPr/>
  </w:style>
  <w:style w:type="character" w:styleId="WW8Num21z3" w:customStyle="1">
    <w:name w:val="WW8Num21z3"/>
    <w:qFormat/>
    <w:rPr/>
  </w:style>
  <w:style w:type="character" w:styleId="WW8Num21z4" w:customStyle="1">
    <w:name w:val="WW8Num21z4"/>
    <w:qFormat/>
    <w:rPr/>
  </w:style>
  <w:style w:type="character" w:styleId="WW8Num21z5" w:customStyle="1">
    <w:name w:val="WW8Num21z5"/>
    <w:qFormat/>
    <w:rPr/>
  </w:style>
  <w:style w:type="character" w:styleId="WW8Num21z6" w:customStyle="1">
    <w:name w:val="WW8Num21z6"/>
    <w:qFormat/>
    <w:rPr/>
  </w:style>
  <w:style w:type="character" w:styleId="WW8Num21z7" w:customStyle="1">
    <w:name w:val="WW8Num21z7"/>
    <w:qFormat/>
    <w:rPr/>
  </w:style>
  <w:style w:type="character" w:styleId="WW8Num21z8" w:customStyle="1">
    <w:name w:val="WW8Num21z8"/>
    <w:qFormat/>
    <w:rPr/>
  </w:style>
  <w:style w:type="character" w:styleId="WW8Num22z0" w:customStyle="1">
    <w:name w:val="WW8Num22z0"/>
    <w:qFormat/>
    <w:rPr>
      <w:b w:val="false"/>
      <w:bCs w:val="false"/>
    </w:rPr>
  </w:style>
  <w:style w:type="character" w:styleId="WW8Num22z1" w:customStyle="1">
    <w:name w:val="WW8Num22z1"/>
    <w:qFormat/>
    <w:rPr/>
  </w:style>
  <w:style w:type="character" w:styleId="WW8Num22z2" w:customStyle="1">
    <w:name w:val="WW8Num22z2"/>
    <w:qFormat/>
    <w:rPr/>
  </w:style>
  <w:style w:type="character" w:styleId="WW8Num22z3" w:customStyle="1">
    <w:name w:val="WW8Num22z3"/>
    <w:qFormat/>
    <w:rPr/>
  </w:style>
  <w:style w:type="character" w:styleId="WW8Num22z4" w:customStyle="1">
    <w:name w:val="WW8Num22z4"/>
    <w:qFormat/>
    <w:rPr/>
  </w:style>
  <w:style w:type="character" w:styleId="WW8Num22z5" w:customStyle="1">
    <w:name w:val="WW8Num22z5"/>
    <w:qFormat/>
    <w:rPr/>
  </w:style>
  <w:style w:type="character" w:styleId="WW8Num22z6" w:customStyle="1">
    <w:name w:val="WW8Num22z6"/>
    <w:qFormat/>
    <w:rPr/>
  </w:style>
  <w:style w:type="character" w:styleId="WW8Num22z7" w:customStyle="1">
    <w:name w:val="WW8Num22z7"/>
    <w:qFormat/>
    <w:rPr/>
  </w:style>
  <w:style w:type="character" w:styleId="WW8Num22z8" w:customStyle="1">
    <w:name w:val="WW8Num22z8"/>
    <w:qFormat/>
    <w:rPr/>
  </w:style>
  <w:style w:type="character" w:styleId="AbsatzStandardschriftart" w:customStyle="1">
    <w:name w:val="Absatz-Standardschriftart"/>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AbsatzStandardschriftart11111" w:customStyle="1">
    <w:name w:val="WW-Absatz-Standardschriftart11111"/>
    <w:qFormat/>
    <w:rPr/>
  </w:style>
  <w:style w:type="character" w:styleId="WWAbsatzStandardschriftart111111" w:customStyle="1">
    <w:name w:val="WW-Absatz-Standardschriftart111111"/>
    <w:qFormat/>
    <w:rPr/>
  </w:style>
  <w:style w:type="character" w:styleId="WWAbsatzStandardschriftart1111111" w:customStyle="1">
    <w:name w:val="WW-Absatz-Standardschriftart1111111"/>
    <w:qFormat/>
    <w:rPr/>
  </w:style>
  <w:style w:type="character" w:styleId="WWAbsatzStandardschriftart11111111" w:customStyle="1">
    <w:name w:val="WW-Absatz-Standardschriftart11111111"/>
    <w:qFormat/>
    <w:rPr/>
  </w:style>
  <w:style w:type="character" w:styleId="WWAbsatzStandardschriftart111111111" w:customStyle="1">
    <w:name w:val="WW-Absatz-Standardschriftart111111111"/>
    <w:qFormat/>
    <w:rPr/>
  </w:style>
  <w:style w:type="character" w:styleId="WWAbsatzStandardschriftart1111111111" w:customStyle="1">
    <w:name w:val="WW-Absatz-Standardschriftart1111111111"/>
    <w:qFormat/>
    <w:rPr/>
  </w:style>
  <w:style w:type="character" w:styleId="WWAbsatzStandardschriftart11111111111" w:customStyle="1">
    <w:name w:val="WW-Absatz-Standardschriftart11111111111"/>
    <w:qFormat/>
    <w:rPr/>
  </w:style>
  <w:style w:type="character" w:styleId="WWAbsatzStandardschriftart111111111111" w:customStyle="1">
    <w:name w:val="WW-Absatz-Standardschriftart111111111111"/>
    <w:qFormat/>
    <w:rPr/>
  </w:style>
  <w:style w:type="character" w:styleId="WWAbsatzStandardschriftart1111111111111" w:customStyle="1">
    <w:name w:val="WW-Absatz-Standardschriftart1111111111111"/>
    <w:qFormat/>
    <w:rPr/>
  </w:style>
  <w:style w:type="character" w:styleId="WWAbsatzStandardschriftart11111111111111" w:customStyle="1">
    <w:name w:val="WW-Absatz-Standardschriftart11111111111111"/>
    <w:qFormat/>
    <w:rPr/>
  </w:style>
  <w:style w:type="character" w:styleId="WWAbsatzStandardschriftart111111111111111" w:customStyle="1">
    <w:name w:val="WW-Absatz-Standardschriftart111111111111111"/>
    <w:qFormat/>
    <w:rPr/>
  </w:style>
  <w:style w:type="character" w:styleId="WWAbsatzStandardschriftart1111111111111111" w:customStyle="1">
    <w:name w:val="WW-Absatz-Standardschriftart1111111111111111"/>
    <w:qFormat/>
    <w:rPr/>
  </w:style>
  <w:style w:type="character" w:styleId="WWAbsatzStandardschriftart11111111111111111" w:customStyle="1">
    <w:name w:val="WW-Absatz-Standardschriftart11111111111111111"/>
    <w:qFormat/>
    <w:rPr/>
  </w:style>
  <w:style w:type="character" w:styleId="WWAbsatzStandardschriftart111111111111111111" w:customStyle="1">
    <w:name w:val="WW-Absatz-Standardschriftart111111111111111111"/>
    <w:qFormat/>
    <w:rPr/>
  </w:style>
  <w:style w:type="character" w:styleId="WWAbsatzStandardschriftart1111111111111111111" w:customStyle="1">
    <w:name w:val="WW-Absatz-Standardschriftart1111111111111111111"/>
    <w:qFormat/>
    <w:rPr/>
  </w:style>
  <w:style w:type="character" w:styleId="WWAbsatzStandardschriftart11111111111111111111" w:customStyle="1">
    <w:name w:val="WW-Absatz-Standardschriftart11111111111111111111"/>
    <w:qFormat/>
    <w:rPr/>
  </w:style>
  <w:style w:type="character" w:styleId="WWAbsatzStandardschriftart111111111111111111111" w:customStyle="1">
    <w:name w:val="WW-Absatz-Standardschriftart111111111111111111111"/>
    <w:qFormat/>
    <w:rPr/>
  </w:style>
  <w:style w:type="character" w:styleId="WWAbsatzStandardschriftart1111111111111111111111" w:customStyle="1">
    <w:name w:val="WW-Absatz-Standardschriftart1111111111111111111111"/>
    <w:qFormat/>
    <w:rPr/>
  </w:style>
  <w:style w:type="character" w:styleId="WWAbsatzStandardschriftart11111111111111111111111" w:customStyle="1">
    <w:name w:val="WW-Absatz-Standardschriftart11111111111111111111111"/>
    <w:qFormat/>
    <w:rPr/>
  </w:style>
  <w:style w:type="character" w:styleId="WWAbsatzStandardschriftart111111111111111111111111" w:customStyle="1">
    <w:name w:val="WW-Absatz-Standardschriftart111111111111111111111111"/>
    <w:qFormat/>
    <w:rPr/>
  </w:style>
  <w:style w:type="character" w:styleId="WWAbsatzStandardschriftart1111111111111111111111111" w:customStyle="1">
    <w:name w:val="WW-Absatz-Standardschriftart1111111111111111111111111"/>
    <w:qFormat/>
    <w:rPr/>
  </w:style>
  <w:style w:type="character" w:styleId="WWAbsatzStandardschriftart11111111111111111111111111" w:customStyle="1">
    <w:name w:val="WW-Absatz-Standardschriftart11111111111111111111111111"/>
    <w:qFormat/>
    <w:rPr/>
  </w:style>
  <w:style w:type="character" w:styleId="WWAbsatzStandardschriftart111111111111111111111111111" w:customStyle="1">
    <w:name w:val="WW-Absatz-Standardschriftart111111111111111111111111111"/>
    <w:qFormat/>
    <w:rPr/>
  </w:style>
  <w:style w:type="character" w:styleId="WWAbsatzStandardschriftart1111111111111111111111111111" w:customStyle="1">
    <w:name w:val="WW-Absatz-Standardschriftart1111111111111111111111111111"/>
    <w:qFormat/>
    <w:rPr/>
  </w:style>
  <w:style w:type="character" w:styleId="WWAbsatzStandardschriftart11111111111111111111111111111" w:customStyle="1">
    <w:name w:val="WW-Absatz-Standardschriftart11111111111111111111111111111"/>
    <w:qFormat/>
    <w:rPr/>
  </w:style>
  <w:style w:type="character" w:styleId="WW8Num23z0" w:customStyle="1">
    <w:name w:val="WW8Num23z0"/>
    <w:qFormat/>
    <w:rPr>
      <w:rFonts w:ascii="Symbol" w:hAnsi="Symbol" w:eastAsia="Symbol" w:cs="StarSymbol, 'Arial Unicode MS'"/>
      <w:sz w:val="18"/>
      <w:szCs w:val="18"/>
    </w:rPr>
  </w:style>
  <w:style w:type="character" w:styleId="WWAbsatzStandardschriftart111111111111111111111111111111" w:customStyle="1">
    <w:name w:val="WW-Absatz-Standardschriftart111111111111111111111111111111"/>
    <w:qFormat/>
    <w:rPr/>
  </w:style>
  <w:style w:type="character" w:styleId="Znakinumeracji" w:customStyle="1">
    <w:name w:val="Znaki numeracji"/>
    <w:qFormat/>
    <w:rPr>
      <w:rFonts w:ascii="Arial" w:hAnsi="Arial" w:eastAsia="Arial" w:cs="Arial"/>
      <w:b w:val="false"/>
      <w:bCs w:val="false"/>
      <w:sz w:val="22"/>
      <w:szCs w:val="22"/>
    </w:rPr>
  </w:style>
  <w:style w:type="character" w:styleId="Symbolewypunktowania" w:customStyle="1">
    <w:name w:val="Symbole wypunktowania"/>
    <w:qFormat/>
    <w:rPr>
      <w:rFonts w:ascii="StarSymbol, 'Arial Unicode MS'" w:hAnsi="StarSymbol, 'Arial Unicode MS'" w:eastAsia="StarSymbol, 'Arial Unicode MS'" w:cs="StarSymbol, 'Arial Unicode MS'"/>
      <w:sz w:val="18"/>
      <w:szCs w:val="18"/>
    </w:rPr>
  </w:style>
  <w:style w:type="character" w:styleId="WWAbsatzStandardschriftart1111111111111111111111111111111" w:customStyle="1">
    <w:name w:val="WW-Absatz-Standardschriftart1111111111111111111111111111111"/>
    <w:qFormat/>
    <w:rPr/>
  </w:style>
  <w:style w:type="character" w:styleId="WWAbsatzStandardschriftart11111111111111111111111111111111" w:customStyle="1">
    <w:name w:val="WW-Absatz-Standardschriftart11111111111111111111111111111111"/>
    <w:qFormat/>
    <w:rPr/>
  </w:style>
  <w:style w:type="character" w:styleId="WWAbsatzStandardschriftart111111111111111111111111111111111" w:customStyle="1">
    <w:name w:val="WW-Absatz-Standardschriftart111111111111111111111111111111111"/>
    <w:qFormat/>
    <w:rPr/>
  </w:style>
  <w:style w:type="character" w:styleId="WWAbsatzStandardschriftart1111111111111111111111111111111111" w:customStyle="1">
    <w:name w:val="WW-Absatz-Standardschriftart1111111111111111111111111111111111"/>
    <w:qFormat/>
    <w:rPr/>
  </w:style>
  <w:style w:type="character" w:styleId="WWAbsatzStandardschriftart11111111111111111111111111111111111" w:customStyle="1">
    <w:name w:val="WW-Absatz-Standardschriftart11111111111111111111111111111111111"/>
    <w:qFormat/>
    <w:rPr/>
  </w:style>
  <w:style w:type="character" w:styleId="WWAbsatzStandardschriftart111111111111111111111111111111111111" w:customStyle="1">
    <w:name w:val="WW-Absatz-Standardschriftart111111111111111111111111111111111111"/>
    <w:qFormat/>
    <w:rPr/>
  </w:style>
  <w:style w:type="character" w:styleId="WWAbsatzStandardschriftart1111111111111111111111111111111111111" w:customStyle="1">
    <w:name w:val="WW-Absatz-Standardschriftart1111111111111111111111111111111111111"/>
    <w:qFormat/>
    <w:rPr/>
  </w:style>
  <w:style w:type="character" w:styleId="WWAbsatzStandardschriftart11111111111111111111111111111111111111" w:customStyle="1">
    <w:name w:val="WW-Absatz-Standardschriftart11111111111111111111111111111111111111"/>
    <w:qFormat/>
    <w:rPr/>
  </w:style>
  <w:style w:type="character" w:styleId="WWAbsatzStandardschriftart111111111111111111111111111111111111111" w:customStyle="1">
    <w:name w:val="WW-Absatz-Standardschriftart111111111111111111111111111111111111111"/>
    <w:qFormat/>
    <w:rPr/>
  </w:style>
  <w:style w:type="character" w:styleId="WWAbsatzStandardschriftart1111111111111111111111111111111111111111" w:customStyle="1">
    <w:name w:val="WW-Absatz-Standardschriftart1111111111111111111111111111111111111111"/>
    <w:qFormat/>
    <w:rPr/>
  </w:style>
  <w:style w:type="character" w:styleId="WWAbsatzStandardschriftart11111111111111111111111111111111111111111" w:customStyle="1">
    <w:name w:val="WW-Absatz-Standardschriftart11111111111111111111111111111111111111111"/>
    <w:qFormat/>
    <w:rPr/>
  </w:style>
  <w:style w:type="character" w:styleId="WW8Num24z0" w:customStyle="1">
    <w:name w:val="WW8Num24z0"/>
    <w:qFormat/>
    <w:rPr>
      <w:rFonts w:ascii="Symbol" w:hAnsi="Symbol" w:eastAsia="Symbol" w:cs="StarSymbol, 'Arial Unicode MS'"/>
      <w:sz w:val="18"/>
      <w:szCs w:val="18"/>
    </w:rPr>
  </w:style>
  <w:style w:type="character" w:styleId="WWAbsatzStandardschriftart111111111111111111111111111111111111111111" w:customStyle="1">
    <w:name w:val="WW-Absatz-Standardschriftart111111111111111111111111111111111111111111"/>
    <w:qFormat/>
    <w:rPr/>
  </w:style>
  <w:style w:type="character" w:styleId="WWAbsatzStandardschriftart1111111111111111111111111111111111111111111" w:customStyle="1">
    <w:name w:val="WW-Absatz-Standardschriftart1111111111111111111111111111111111111111111"/>
    <w:qFormat/>
    <w:rPr/>
  </w:style>
  <w:style w:type="character" w:styleId="WWAbsatzStandardschriftart11111111111111111111111111111111111111111111" w:customStyle="1">
    <w:name w:val="WW-Absatz-Standardschriftart11111111111111111111111111111111111111111111"/>
    <w:qFormat/>
    <w:rPr/>
  </w:style>
  <w:style w:type="character" w:styleId="WWAbsatzStandardschriftart111111111111111111111111111111111111111111111" w:customStyle="1">
    <w:name w:val="WW-Absatz-Standardschriftart111111111111111111111111111111111111111111111"/>
    <w:qFormat/>
    <w:rPr/>
  </w:style>
  <w:style w:type="character" w:styleId="WWAbsatzStandardschriftart1111111111111111111111111111111111111111111111" w:customStyle="1">
    <w:name w:val="WW-Absatz-Standardschriftart1111111111111111111111111111111111111111111111"/>
    <w:qFormat/>
    <w:rPr/>
  </w:style>
  <w:style w:type="character" w:styleId="WWAbsatzStandardschriftart11111111111111111111111111111111111111111111111" w:customStyle="1">
    <w:name w:val="WW-Absatz-Standardschriftart11111111111111111111111111111111111111111111111"/>
    <w:qFormat/>
    <w:rPr/>
  </w:style>
  <w:style w:type="character" w:styleId="WWAbsatzStandardschriftart111111111111111111111111111111111111111111111111" w:customStyle="1">
    <w:name w:val="WW-Absatz-Standardschriftart111111111111111111111111111111111111111111111111"/>
    <w:qFormat/>
    <w:rPr/>
  </w:style>
  <w:style w:type="character" w:styleId="WWAbsatzStandardschriftart1111111111111111111111111111111111111111111111111" w:customStyle="1">
    <w:name w:val="WW-Absatz-Standardschriftart1111111111111111111111111111111111111111111111111"/>
    <w:qFormat/>
    <w:rPr/>
  </w:style>
  <w:style w:type="character" w:styleId="WW8Num25z0" w:customStyle="1">
    <w:name w:val="WW8Num25z0"/>
    <w:qFormat/>
    <w:rPr>
      <w:rFonts w:ascii="Symbol" w:hAnsi="Symbol" w:eastAsia="Symbol" w:cs="StarSymbol, 'Arial Unicode MS'"/>
      <w:sz w:val="18"/>
      <w:szCs w:val="18"/>
    </w:rPr>
  </w:style>
  <w:style w:type="character" w:styleId="WWAbsatzStandardschriftart11111111111111111111111111111111111111111111111111" w:customStyle="1">
    <w:name w:val="WW-Absatz-Standardschriftart11111111111111111111111111111111111111111111111111"/>
    <w:qFormat/>
    <w:rPr/>
  </w:style>
  <w:style w:type="character" w:styleId="WWAbsatzStandardschriftart111111111111111111111111111111111111111111111111111" w:customStyle="1">
    <w:name w:val="WW-Absatz-Standardschriftart111111111111111111111111111111111111111111111111111"/>
    <w:qFormat/>
    <w:rPr/>
  </w:style>
  <w:style w:type="character" w:styleId="WWAbsatzStandardschriftart1111111111111111111111111111111111111111111111111111" w:customStyle="1">
    <w:name w:val="WW-Absatz-Standardschriftart1111111111111111111111111111111111111111111111111111"/>
    <w:qFormat/>
    <w:rPr/>
  </w:style>
  <w:style w:type="character" w:styleId="WWAbsatzStandardschriftart11111111111111111111111111111111111111111111111111111" w:customStyle="1">
    <w:name w:val="WW-Absatz-Standardschriftart11111111111111111111111111111111111111111111111111111"/>
    <w:qFormat/>
    <w:rPr/>
  </w:style>
  <w:style w:type="character" w:styleId="WWAbsatzStandardschriftart111111111111111111111111111111111111111111111111111111" w:customStyle="1">
    <w:name w:val="WW-Absatz-Standardschriftart111111111111111111111111111111111111111111111111111111"/>
    <w:qFormat/>
    <w:rPr/>
  </w:style>
  <w:style w:type="character" w:styleId="WWAbsatzStandardschriftart1111111111111111111111111111111111111111111111111111111" w:customStyle="1">
    <w:name w:val="WW-Absatz-Standardschriftart1111111111111111111111111111111111111111111111111111111"/>
    <w:qFormat/>
    <w:rPr/>
  </w:style>
  <w:style w:type="character" w:styleId="WWAbsatzStandardschriftart11111111111111111111111111111111111111111111111111111111" w:customStyle="1">
    <w:name w:val="WW-Absatz-Standardschriftart11111111111111111111111111111111111111111111111111111111"/>
    <w:qFormat/>
    <w:rPr/>
  </w:style>
  <w:style w:type="character" w:styleId="WWAbsatzStandardschriftart111111111111111111111111111111111111111111111111111111111" w:customStyle="1">
    <w:name w:val="WW-Absatz-Standardschriftart111111111111111111111111111111111111111111111111111111111"/>
    <w:qFormat/>
    <w:rPr/>
  </w:style>
  <w:style w:type="character" w:styleId="WWAbsatzStandardschriftart1111111111111111111111111111111111111111111111111111111111" w:customStyle="1">
    <w:name w:val="WW-Absatz-Standardschriftart1111111111111111111111111111111111111111111111111111111111"/>
    <w:qFormat/>
    <w:rPr/>
  </w:style>
  <w:style w:type="character" w:styleId="WWAbsatzStandardschriftart11111111111111111111111111111111111111111111111111111111111" w:customStyle="1">
    <w:name w:val="WW-Absatz-Standardschriftart11111111111111111111111111111111111111111111111111111111111"/>
    <w:qFormat/>
    <w:rPr/>
  </w:style>
  <w:style w:type="character" w:styleId="WWAbsatzStandardschriftart111111111111111111111111111111111111111111111111111111111111" w:customStyle="1">
    <w:name w:val="WW-Absatz-Standardschriftart111111111111111111111111111111111111111111111111111111111111"/>
    <w:qFormat/>
    <w:rPr/>
  </w:style>
  <w:style w:type="character" w:styleId="WWAbsatzStandardschriftart1111111111111111111111111111111111111111111111111111111111111" w:customStyle="1">
    <w:name w:val="WW-Absatz-Standardschriftart1111111111111111111111111111111111111111111111111111111111111"/>
    <w:qFormat/>
    <w:rPr/>
  </w:style>
  <w:style w:type="character" w:styleId="WWAbsatzStandardschriftart11111111111111111111111111111111111111111111111111111111111111" w:customStyle="1">
    <w:name w:val="WW-Absatz-Standardschriftart11111111111111111111111111111111111111111111111111111111111111"/>
    <w:qFormat/>
    <w:rPr/>
  </w:style>
  <w:style w:type="character" w:styleId="WWAbsatzStandardschriftart111111111111111111111111111111111111111111111111111111111111111" w:customStyle="1">
    <w:name w:val="WW-Absatz-Standardschriftart111111111111111111111111111111111111111111111111111111111111111"/>
    <w:qFormat/>
    <w:rPr/>
  </w:style>
  <w:style w:type="character" w:styleId="WWAbsatzStandardschriftart1111111111111111111111111111111111111111111111111111111111111111" w:customStyle="1">
    <w:name w:val="WW-Absatz-Standardschriftart1111111111111111111111111111111111111111111111111111111111111111"/>
    <w:qFormat/>
    <w:rPr/>
  </w:style>
  <w:style w:type="character" w:styleId="WWAbsatzStandardschriftart11111111111111111111111111111111111111111111111111111111111111111" w:customStyle="1">
    <w:name w:val="WW-Absatz-Standardschriftart11111111111111111111111111111111111111111111111111111111111111111"/>
    <w:qFormat/>
    <w:rPr/>
  </w:style>
  <w:style w:type="character" w:styleId="WWAbsatzStandardschriftart111111111111111111111111111111111111111111111111111111111111111111" w:customStyle="1">
    <w:name w:val="WW-Absatz-Standardschriftart111111111111111111111111111111111111111111111111111111111111111111"/>
    <w:qFormat/>
    <w:rPr/>
  </w:style>
  <w:style w:type="character" w:styleId="WWAbsatzStandardschriftart1111111111111111111111111111111111111111111111111111111111111111111" w:customStyle="1">
    <w:name w:val="WW-Absatz-Standardschriftart1111111111111111111111111111111111111111111111111111111111111111111"/>
    <w:qFormat/>
    <w:rPr/>
  </w:style>
  <w:style w:type="character" w:styleId="WWAbsatzStandardschriftart11111111111111111111111111111111111111111111111111111111111111111111" w:customStyle="1">
    <w:name w:val="WW-Absatz-Standardschriftart11111111111111111111111111111111111111111111111111111111111111111111"/>
    <w:qFormat/>
    <w:rPr/>
  </w:style>
  <w:style w:type="character" w:styleId="WWAbsatzStandardschriftart111111111111111111111111111111111111111111111111111111111111111111111" w:customStyle="1">
    <w:name w:val="WW-Absatz-Standardschriftart111111111111111111111111111111111111111111111111111111111111111111111"/>
    <w:qFormat/>
    <w:rPr/>
  </w:style>
  <w:style w:type="character" w:styleId="WWAbsatzStandardschriftart1111111111111111111111111111111111111111111111111111111111111111111111" w:customStyle="1">
    <w:name w:val="WW-Absatz-Standardschriftart1111111111111111111111111111111111111111111111111111111111111111111111"/>
    <w:qFormat/>
    <w:rPr/>
  </w:style>
  <w:style w:type="character" w:styleId="WWAbsatzStandardschriftart11111111111111111111111111111111111111111111111111111111111111111111111" w:customStyle="1">
    <w:name w:val="WW-Absatz-Standardschriftart11111111111111111111111111111111111111111111111111111111111111111111111"/>
    <w:qFormat/>
    <w:rPr/>
  </w:style>
  <w:style w:type="character" w:styleId="WWAbsatzStandardschriftart111111111111111111111111111111111111111111111111111111111111111111111111" w:customStyle="1">
    <w:name w:val="WW-Absatz-Standardschriftart111111111111111111111111111111111111111111111111111111111111111111111111"/>
    <w:qFormat/>
    <w:rPr/>
  </w:style>
  <w:style w:type="character" w:styleId="WWAbsatzStandardschriftart1111111111111111111111111111111111111111111111111111111111111111111111111" w:customStyle="1">
    <w:name w:val="WW-Absatz-Standardschriftart1111111111111111111111111111111111111111111111111111111111111111111111111"/>
    <w:qFormat/>
    <w:rPr/>
  </w:style>
  <w:style w:type="character" w:styleId="WWAbsatzStandardschriftart11111111111111111111111111111111111111111111111111111111111111111111111111" w:customStyle="1">
    <w:name w:val="WW-Absatz-Standardschriftart11111111111111111111111111111111111111111111111111111111111111111111111111"/>
    <w:qFormat/>
    <w:rPr/>
  </w:style>
  <w:style w:type="character" w:styleId="WWAbsatzStandardschriftart111111111111111111111111111111111111111111111111111111111111111111111111111" w:customStyle="1">
    <w:name w:val="WW-Absatz-Standardschriftart111111111111111111111111111111111111111111111111111111111111111111111111111"/>
    <w:qFormat/>
    <w:rPr/>
  </w:style>
  <w:style w:type="character" w:styleId="WWAbsatzStandardschriftart1111111111111111111111111111111111111111111111111111111111111111111111111111" w:customStyle="1">
    <w:name w:val="WW-Absatz-Standardschriftart1111111111111111111111111111111111111111111111111111111111111111111111111111"/>
    <w:qFormat/>
    <w:rPr/>
  </w:style>
  <w:style w:type="character" w:styleId="WWAbsatzStandardschriftart11111111111111111111111111111111111111111111111111111111111111111111111111111" w:customStyle="1">
    <w:name w:val="WW-Absatz-Standardschriftart11111111111111111111111111111111111111111111111111111111111111111111111111111"/>
    <w:qFormat/>
    <w:rPr/>
  </w:style>
  <w:style w:type="character" w:styleId="WWAbsatzStandardschriftart111111111111111111111111111111111111111111111111111111111111111111111111111111" w:customStyle="1">
    <w:name w:val="WW-Absatz-Standardschriftart111111111111111111111111111111111111111111111111111111111111111111111111111111"/>
    <w:qFormat/>
    <w:rPr/>
  </w:style>
  <w:style w:type="character" w:styleId="WWAbsatzStandardschriftart1111111111111111111111111111111111111111111111111111111111111111111111111111111" w:customStyle="1">
    <w:name w:val="WW-Absatz-Standardschriftart1111111111111111111111111111111111111111111111111111111111111111111111111111111"/>
    <w:qFormat/>
    <w:rPr/>
  </w:style>
  <w:style w:type="character" w:styleId="WWAbsatzStandardschriftart11111111111111111111111111111111111111111111111111111111111111111111111111111111" w:customStyle="1">
    <w:name w:val="WW-Absatz-Standardschriftart11111111111111111111111111111111111111111111111111111111111111111111111111111111"/>
    <w:qFormat/>
    <w:rPr/>
  </w:style>
  <w:style w:type="character" w:styleId="WWAbsatzStandardschriftart111111111111111111111111111111111111111111111111111111111111111111111111111111111" w:customStyle="1">
    <w:name w:val="WW-Absatz-Standardschriftart111111111111111111111111111111111111111111111111111111111111111111111111111111111"/>
    <w:qFormat/>
    <w:rPr/>
  </w:style>
  <w:style w:type="character" w:styleId="WWAbsatzStandardschriftart1111111111111111111111111111111111111111111111111111111111111111111111111111111111" w:customStyle="1">
    <w:name w:val="WW-Absatz-Standardschriftart1111111111111111111111111111111111111111111111111111111111111111111111111111111111"/>
    <w:qFormat/>
    <w:rPr/>
  </w:style>
  <w:style w:type="character" w:styleId="WWAbsatzStandardschriftart11111111111111111111111111111111111111111111111111111111111111111111111111111111111" w:customStyle="1">
    <w:name w:val="WW-Absatz-Standardschriftart11111111111111111111111111111111111111111111111111111111111111111111111111111111111"/>
    <w:qFormat/>
    <w:rPr/>
  </w:style>
  <w:style w:type="character" w:styleId="WWAbsatzStandardschriftart111111111111111111111111111111111111111111111111111111111111111111111111111111111111" w:customStyle="1">
    <w:name w:val="WW-Absatz-Standardschriftart111111111111111111111111111111111111111111111111111111111111111111111111111111111111"/>
    <w:qFormat/>
    <w:rPr/>
  </w:style>
  <w:style w:type="character" w:styleId="WWAbsatzStandardschriftart1111111111111111111111111111111111111111111111111111111111111111111111111111111111111" w:customStyle="1">
    <w:name w:val="WW-Absatz-Standardschriftart1111111111111111111111111111111111111111111111111111111111111111111111111111111111111"/>
    <w:qFormat/>
    <w:rPr/>
  </w:style>
  <w:style w:type="character" w:styleId="WWAbsatzStandardschriftart11111111111111111111111111111111111111111111111111111111111111111111111111111111111111" w:customStyle="1">
    <w:name w:val="WW-Absatz-Standardschriftart11111111111111111111111111111111111111111111111111111111111111111111111111111111111111"/>
    <w:qFormat/>
    <w:rPr/>
  </w:style>
  <w:style w:type="character" w:styleId="WWAbsatzStandardschriftart111111111111111111111111111111111111111111111111111111111111111111111111111111111111111" w:customStyle="1">
    <w:name w:val="WW-Absatz-Standardschriftart111111111111111111111111111111111111111111111111111111111111111111111111111111111111111"/>
    <w:qFormat/>
    <w:rPr/>
  </w:style>
  <w:style w:type="character" w:styleId="WWAbsatzStandardschriftart1111111111111111111111111111111111111111111111111111111111111111111111111111111111111111" w:customStyle="1">
    <w:name w:val="WW-Absatz-Standardschriftart1111111111111111111111111111111111111111111111111111111111111111111111111111111111111111"/>
    <w:qFormat/>
    <w:rPr/>
  </w:style>
  <w:style w:type="character" w:styleId="WWAbsatzStandardschriftart11111111111111111111111111111111111111111111111111111111111111111111111111111111111111111" w:customStyle="1">
    <w:name w:val="WW-Absatz-Standardschriftart11111111111111111111111111111111111111111111111111111111111111111111111111111111111111111"/>
    <w:qFormat/>
    <w:rPr/>
  </w:style>
  <w:style w:type="character" w:styleId="WWAbsatzStandardschriftart111111111111111111111111111111111111111111111111111111111111111111111111111111111111111111" w:customStyle="1">
    <w:name w:val="WW-Absatz-Standardschriftart111111111111111111111111111111111111111111111111111111111111111111111111111111111111111111"/>
    <w:qFormat/>
    <w:rPr/>
  </w:style>
  <w:style w:type="character" w:styleId="WWAbsatzStandardschriftart1111111111111111111111111111111111111111111111111111111111111111111111111111111111111111111" w:customStyle="1">
    <w:name w:val="WW-Absatz-Standardschriftart1111111111111111111111111111111111111111111111111111111111111111111111111111111111111111111"/>
    <w:qFormat/>
    <w:rPr/>
  </w:style>
  <w:style w:type="character" w:styleId="WWAbsatzStandardschriftart11111111111111111111111111111111111111111111111111111111111111111111111111111111111111111111" w:customStyle="1">
    <w:name w:val="WW-Absatz-Standardschriftart11111111111111111111111111111111111111111111111111111111111111111111111111111111111111111111"/>
    <w:qFormat/>
    <w:rPr/>
  </w:style>
  <w:style w:type="character" w:styleId="WWAbsatzStandardschriftart111111111111111111111111111111111111111111111111111111111111111111111111111111111111111111111" w:customStyle="1">
    <w:name w:val="WW-Absatz-Standardschriftart111111111111111111111111111111111111111111111111111111111111111111111111111111111111111111111"/>
    <w:qFormat/>
    <w:rPr/>
  </w:style>
  <w:style w:type="character" w:styleId="WWAbsatzStandardschriftart1111111111111111111111111111111111111111111111111111111111111111111111111111111111111111111111" w:customStyle="1">
    <w:name w:val="WW-Absatz-Standardschriftart1111111111111111111111111111111111111111111111111111111111111111111111111111111111111111111111"/>
    <w:qFormat/>
    <w:rPr/>
  </w:style>
  <w:style w:type="character" w:styleId="WWAbsatzStandardschriftart11111111111111111111111111111111111111111111111111111111111111111111111111111111111111111111111" w:customStyle="1">
    <w:name w:val="WW-Absatz-Standardschriftart11111111111111111111111111111111111111111111111111111111111111111111111111111111111111111111111"/>
    <w:qFormat/>
    <w:rPr/>
  </w:style>
  <w:style w:type="character" w:styleId="WW8Num6z2" w:customStyle="1">
    <w:name w:val="WW8Num6z2"/>
    <w:qFormat/>
    <w:rPr>
      <w:rFonts w:ascii="Wingdings" w:hAnsi="Wingdings" w:eastAsia="Wingdings" w:cs="Wingdings"/>
    </w:rPr>
  </w:style>
  <w:style w:type="character" w:styleId="WW8Num6z3" w:customStyle="1">
    <w:name w:val="WW8Num6z3"/>
    <w:qFormat/>
    <w:rPr>
      <w:rFonts w:ascii="Symbol" w:hAnsi="Symbol" w:eastAsia="Symbol" w:cs="Symbol"/>
    </w:rPr>
  </w:style>
  <w:style w:type="character" w:styleId="WW8Num27z0" w:customStyle="1">
    <w:name w:val="WW8Num27z0"/>
    <w:qFormat/>
    <w:rPr>
      <w:rFonts w:ascii="Symbol" w:hAnsi="Symbol" w:eastAsia="Symbol" w:cs="StarSymbol, 'Arial Unicode MS'"/>
      <w:sz w:val="18"/>
      <w:szCs w:val="18"/>
    </w:rPr>
  </w:style>
  <w:style w:type="character" w:styleId="FontStyle14" w:customStyle="1">
    <w:name w:val="Font Style14"/>
    <w:basedOn w:val="DefaultParagraphFont"/>
    <w:qFormat/>
    <w:rPr>
      <w:rFonts w:ascii="Times New Roman" w:hAnsi="Times New Roman" w:eastAsia="Times New Roman" w:cs="Times New Roman"/>
      <w:color w:val="000000"/>
      <w:sz w:val="22"/>
      <w:szCs w:val="22"/>
    </w:rPr>
  </w:style>
  <w:style w:type="character" w:styleId="Internetlink" w:customStyle="1">
    <w:name w:val="Internet link"/>
    <w:qFormat/>
    <w:rPr>
      <w:color w:val="000080"/>
      <w:u w:val="single"/>
    </w:rPr>
  </w:style>
  <w:style w:type="character" w:styleId="FontStyle12" w:customStyle="1">
    <w:name w:val="Font Style12"/>
    <w:qFormat/>
    <w:rPr>
      <w:rFonts w:ascii="Times New Roman" w:hAnsi="Times New Roman" w:eastAsia="Times New Roman" w:cs="Times New Roman"/>
      <w:b/>
      <w:bCs/>
      <w:sz w:val="22"/>
      <w:szCs w:val="22"/>
    </w:rPr>
  </w:style>
  <w:style w:type="character" w:styleId="FontStyle11" w:customStyle="1">
    <w:name w:val="Font Style11"/>
    <w:qFormat/>
    <w:rPr>
      <w:rFonts w:ascii="Times New Roman" w:hAnsi="Times New Roman" w:eastAsia="Times New Roman" w:cs="Times New Roman"/>
      <w:sz w:val="22"/>
      <w:szCs w:val="22"/>
    </w:rPr>
  </w:style>
  <w:style w:type="character" w:styleId="Mocnowyrniony" w:customStyle="1">
    <w:name w:val="Mocno wyróżniony"/>
    <w:qFormat/>
    <w:rPr>
      <w:b/>
      <w:bCs/>
    </w:rPr>
  </w:style>
  <w:style w:type="character" w:styleId="VisitedInternetLink" w:customStyle="1">
    <w:name w:val="Visited Internet Link"/>
    <w:qFormat/>
    <w:rPr>
      <w:color w:val="800000"/>
      <w:u w:val="single"/>
    </w:rPr>
  </w:style>
  <w:style w:type="character" w:styleId="TekstdymkaZnak" w:customStyle="1">
    <w:name w:val="Tekst dymka Znak"/>
    <w:basedOn w:val="DefaultParagraphFont"/>
    <w:qFormat/>
    <w:rPr>
      <w:rFonts w:ascii="Segoe UI" w:hAnsi="Segoe UI" w:eastAsia="Lucida Sans Unicode" w:cs="Mangal"/>
      <w:sz w:val="18"/>
      <w:szCs w:val="16"/>
    </w:rPr>
  </w:style>
  <w:style w:type="character" w:styleId="Annotationreference">
    <w:name w:val="annotation reference"/>
    <w:basedOn w:val="DefaultParagraphFont"/>
    <w:qFormat/>
    <w:rPr>
      <w:sz w:val="16"/>
      <w:szCs w:val="16"/>
    </w:rPr>
  </w:style>
  <w:style w:type="character" w:styleId="TekstkomentarzaZnak" w:customStyle="1">
    <w:name w:val="Tekst komentarza Znak"/>
    <w:basedOn w:val="DefaultParagraphFont"/>
    <w:qFormat/>
    <w:rPr>
      <w:rFonts w:ascii="Times New Roman" w:hAnsi="Times New Roman" w:eastAsia="Lucida Sans Unicode" w:cs="Mangal"/>
      <w:sz w:val="20"/>
      <w:szCs w:val="18"/>
    </w:rPr>
  </w:style>
  <w:style w:type="character" w:styleId="TematkomentarzaZnak" w:customStyle="1">
    <w:name w:val="Temat komentarza Znak"/>
    <w:basedOn w:val="TekstkomentarzaZnak"/>
    <w:qFormat/>
    <w:rPr>
      <w:rFonts w:ascii="Times New Roman" w:hAnsi="Times New Roman" w:eastAsia="Lucida Sans Unicode" w:cs="Mangal"/>
      <w:b/>
      <w:bCs/>
      <w:sz w:val="20"/>
      <w:szCs w:val="18"/>
    </w:rPr>
  </w:style>
  <w:style w:type="character" w:styleId="Czeinternetowe">
    <w:name w:val="Łącze internetowe"/>
    <w:basedOn w:val="DefaultParagraphFont"/>
    <w:uiPriority w:val="99"/>
    <w:unhideWhenUsed/>
    <w:rsid w:val="001347f1"/>
    <w:rPr>
      <w:color w:val="0563C1" w:themeColor="hyperlink"/>
      <w:u w:val="single"/>
    </w:rPr>
  </w:style>
  <w:style w:type="paragraph" w:styleId="Nagwek" w:customStyle="1">
    <w:name w:val="Nagłówek"/>
    <w:basedOn w:val="Standard"/>
    <w:next w:val="Textbody"/>
    <w:qFormat/>
    <w:pPr>
      <w:keepNext w:val="true"/>
      <w:spacing w:before="240" w:after="120"/>
    </w:pPr>
    <w:rPr>
      <w:rFonts w:ascii="Arial" w:hAnsi="Arial" w:eastAsia="Lucida Sans Unicode" w:cs="Tahoma"/>
      <w:sz w:val="28"/>
      <w:szCs w:val="28"/>
    </w:rPr>
  </w:style>
  <w:style w:type="paragraph" w:styleId="Tretekstu">
    <w:name w:val="Body Text"/>
    <w:basedOn w:val="Normal"/>
    <w:pPr>
      <w:spacing w:lineRule="auto" w:line="276" w:before="0" w:after="140"/>
    </w:pPr>
    <w:rPr/>
  </w:style>
  <w:style w:type="paragraph" w:styleId="Lista">
    <w:name w:val="List"/>
    <w:basedOn w:val="Textbody"/>
    <w:pPr/>
    <w:rPr>
      <w:rFonts w:cs="Tahoma"/>
    </w:rPr>
  </w:style>
  <w:style w:type="paragraph" w:styleId="Podpis">
    <w:name w:val="Caption"/>
    <w:basedOn w:val="Normal"/>
    <w:qFormat/>
    <w:pPr>
      <w:suppressLineNumbers/>
      <w:spacing w:before="120" w:after="120"/>
    </w:pPr>
    <w:rPr>
      <w:rFonts w:cs="Lucida Sans"/>
      <w:i/>
      <w:iCs/>
      <w:sz w:val="24"/>
      <w:szCs w:val="24"/>
    </w:rPr>
  </w:style>
  <w:style w:type="paragraph" w:styleId="Indeks" w:customStyle="1">
    <w:name w:val="Indeks"/>
    <w:basedOn w:val="Standard"/>
    <w:qFormat/>
    <w:pPr>
      <w:suppressLineNumbers/>
    </w:pPr>
    <w:rPr>
      <w:rFonts w:cs="Tahoma"/>
    </w:rPr>
  </w:style>
  <w:style w:type="paragraph" w:styleId="Standard" w:customStyle="1">
    <w:name w:val="Standard"/>
    <w:qFormat/>
    <w:rsid w:val="00a87666"/>
    <w:pPr>
      <w:widowControl/>
      <w:suppressAutoHyphens w:val="true"/>
      <w:bidi w:val="0"/>
      <w:spacing w:before="0" w:after="0"/>
      <w:jc w:val="left"/>
      <w:textAlignment w:val="baseline"/>
    </w:pPr>
    <w:rPr>
      <w:rFonts w:ascii="Times New Roman" w:hAnsi="Times New Roman" w:eastAsia="Times New Roman" w:cs="Times New Roman"/>
      <w:color w:val="auto"/>
      <w:kern w:val="2"/>
      <w:sz w:val="24"/>
      <w:szCs w:val="24"/>
      <w:lang w:val="pl-PL" w:eastAsia="zh-CN" w:bidi="ar-SA"/>
    </w:rPr>
  </w:style>
  <w:style w:type="paragraph" w:styleId="Textbody" w:customStyle="1">
    <w:name w:val="Text body"/>
    <w:basedOn w:val="Standard"/>
    <w:qFormat/>
    <w:pPr/>
    <w:rPr>
      <w:color w:val="000000"/>
      <w:szCs w:val="20"/>
    </w:rPr>
  </w:style>
  <w:style w:type="paragraph" w:styleId="Caption">
    <w:name w:val="caption"/>
    <w:basedOn w:val="Standard"/>
    <w:qFormat/>
    <w:pPr>
      <w:suppressLineNumbers/>
      <w:spacing w:before="120" w:after="120"/>
    </w:pPr>
    <w:rPr>
      <w:rFonts w:cs="Tahoma"/>
      <w:i/>
      <w:iCs/>
      <w:sz w:val="20"/>
      <w:szCs w:val="20"/>
    </w:rPr>
  </w:style>
  <w:style w:type="paragraph" w:styleId="Textbodyindent" w:customStyle="1">
    <w:name w:val="Text body indent"/>
    <w:basedOn w:val="Standard"/>
    <w:qFormat/>
    <w:pPr>
      <w:ind w:left="360" w:hanging="360"/>
      <w:jc w:val="both"/>
    </w:pPr>
    <w:rPr/>
  </w:style>
  <w:style w:type="paragraph" w:styleId="Gwkaistopka" w:customStyle="1">
    <w:name w:val="Główka i stopka"/>
    <w:basedOn w:val="Standard"/>
    <w:qFormat/>
    <w:pPr>
      <w:suppressLineNumbers/>
      <w:tabs>
        <w:tab w:val="clear" w:pos="720"/>
        <w:tab w:val="center" w:pos="4819" w:leader="none"/>
        <w:tab w:val="right" w:pos="9638" w:leader="none"/>
      </w:tabs>
    </w:pPr>
    <w:rPr/>
  </w:style>
  <w:style w:type="paragraph" w:styleId="Gwka">
    <w:name w:val="Header"/>
    <w:basedOn w:val="Standard"/>
    <w:next w:val="Textbody"/>
    <w:pPr>
      <w:keepNext w:val="true"/>
      <w:spacing w:before="240" w:after="120"/>
    </w:pPr>
    <w:rPr>
      <w:rFonts w:ascii="Arial" w:hAnsi="Arial" w:eastAsia="Lucida Sans Unicode" w:cs="Tahoma"/>
      <w:sz w:val="28"/>
      <w:szCs w:val="28"/>
    </w:rPr>
  </w:style>
  <w:style w:type="paragraph" w:styleId="Stopka">
    <w:name w:val="Footer"/>
    <w:basedOn w:val="Standard"/>
    <w:pPr>
      <w:suppressLineNumbers/>
      <w:tabs>
        <w:tab w:val="clear" w:pos="720"/>
        <w:tab w:val="center" w:pos="4535" w:leader="none"/>
        <w:tab w:val="right" w:pos="9071" w:leader="none"/>
      </w:tabs>
    </w:pPr>
    <w:rPr/>
  </w:style>
  <w:style w:type="paragraph" w:styleId="Zawartotabeli" w:customStyle="1">
    <w:name w:val="Zawartość tabeli"/>
    <w:basedOn w:val="Standard"/>
    <w:qFormat/>
    <w:pPr>
      <w:suppressLineNumbers/>
    </w:pPr>
    <w:rPr/>
  </w:style>
  <w:style w:type="paragraph" w:styleId="Nagwektabeli" w:customStyle="1">
    <w:name w:val="Nagłówek tabeli"/>
    <w:basedOn w:val="Zawartotabeli"/>
    <w:qFormat/>
    <w:pPr>
      <w:jc w:val="center"/>
    </w:pPr>
    <w:rPr>
      <w:b/>
      <w:bCs/>
      <w:i/>
      <w:iCs/>
    </w:rPr>
  </w:style>
  <w:style w:type="paragraph" w:styleId="Tytu">
    <w:name w:val="Title"/>
    <w:basedOn w:val="Standard"/>
    <w:next w:val="Podtytu"/>
    <w:qFormat/>
    <w:pPr>
      <w:jc w:val="center"/>
    </w:pPr>
    <w:rPr>
      <w:b/>
      <w:bCs/>
      <w:sz w:val="44"/>
    </w:rPr>
  </w:style>
  <w:style w:type="paragraph" w:styleId="Podtytu">
    <w:name w:val="Subtitle"/>
    <w:basedOn w:val="Gwka"/>
    <w:next w:val="Textbody"/>
    <w:qFormat/>
    <w:pPr>
      <w:jc w:val="center"/>
    </w:pPr>
    <w:rPr>
      <w:i/>
      <w:iCs/>
    </w:rPr>
  </w:style>
  <w:style w:type="paragraph" w:styleId="BodyText2">
    <w:name w:val="Body Text 2"/>
    <w:basedOn w:val="Standard"/>
    <w:qFormat/>
    <w:pPr>
      <w:jc w:val="both"/>
    </w:pPr>
    <w:rPr/>
  </w:style>
  <w:style w:type="paragraph" w:styleId="BodyTextIndent2">
    <w:name w:val="Body Text Indent 2"/>
    <w:basedOn w:val="Standard"/>
    <w:qFormat/>
    <w:pPr>
      <w:ind w:left="540" w:hanging="540"/>
      <w:jc w:val="both"/>
    </w:pPr>
    <w:rPr/>
  </w:style>
  <w:style w:type="paragraph" w:styleId="BodyTextIndent3">
    <w:name w:val="Body Text Indent 3"/>
    <w:basedOn w:val="Standard"/>
    <w:qFormat/>
    <w:pPr>
      <w:ind w:left="720" w:hanging="720"/>
      <w:jc w:val="both"/>
    </w:pPr>
    <w:rPr/>
  </w:style>
  <w:style w:type="paragraph" w:styleId="BodySingle" w:customStyle="1">
    <w:name w:val="Body Single"/>
    <w:qFormat/>
    <w:rsid w:val="00a87666"/>
    <w:pPr>
      <w:widowControl/>
      <w:suppressAutoHyphens w:val="true"/>
      <w:bidi w:val="0"/>
      <w:spacing w:before="0" w:after="0"/>
      <w:jc w:val="left"/>
      <w:textAlignment w:val="baseline"/>
    </w:pPr>
    <w:rPr>
      <w:rFonts w:ascii="Times New Roman" w:hAnsi="Times New Roman" w:eastAsia="Arial" w:cs="Times New Roman"/>
      <w:color w:val="000000"/>
      <w:kern w:val="2"/>
      <w:sz w:val="24"/>
      <w:szCs w:val="20"/>
      <w:lang w:val="pl-PL" w:eastAsia="zh-CN" w:bidi="ar-SA"/>
    </w:rPr>
  </w:style>
  <w:style w:type="paragraph" w:styleId="Style12" w:customStyle="1">
    <w:name w:val="Style1"/>
    <w:basedOn w:val="Standard"/>
    <w:next w:val="Standard"/>
    <w:qFormat/>
    <w:pPr/>
    <w:rPr/>
  </w:style>
  <w:style w:type="paragraph" w:styleId="Style21" w:customStyle="1">
    <w:name w:val="Style2"/>
    <w:basedOn w:val="Standard"/>
    <w:next w:val="Standard"/>
    <w:qFormat/>
    <w:pPr/>
    <w:rPr/>
  </w:style>
  <w:style w:type="paragraph" w:styleId="Style41" w:customStyle="1">
    <w:name w:val="Style4"/>
    <w:basedOn w:val="Standard"/>
    <w:next w:val="Standard"/>
    <w:qFormat/>
    <w:pPr/>
    <w:rPr/>
  </w:style>
  <w:style w:type="paragraph" w:styleId="ListParagraph">
    <w:name w:val="List Paragraph"/>
    <w:basedOn w:val="Standard"/>
    <w:qFormat/>
    <w:pPr>
      <w:ind w:left="720" w:hanging="0"/>
    </w:pPr>
    <w:rPr/>
  </w:style>
  <w:style w:type="paragraph" w:styleId="Style31" w:customStyle="1">
    <w:name w:val="Style3"/>
    <w:basedOn w:val="Standard"/>
    <w:qFormat/>
    <w:pPr>
      <w:suppressAutoHyphens w:val="false"/>
      <w:jc w:val="center"/>
    </w:pPr>
    <w:rPr>
      <w:color w:val="000000"/>
    </w:rPr>
  </w:style>
  <w:style w:type="paragraph" w:styleId="Style51" w:customStyle="1">
    <w:name w:val="Style5"/>
    <w:basedOn w:val="Standard"/>
    <w:qFormat/>
    <w:pPr>
      <w:suppressAutoHyphens w:val="false"/>
      <w:spacing w:lineRule="exact" w:line="276"/>
      <w:ind w:hanging="278"/>
      <w:jc w:val="both"/>
    </w:pPr>
    <w:rPr>
      <w:color w:val="000000"/>
    </w:rPr>
  </w:style>
  <w:style w:type="paragraph" w:styleId="Tekstpodstawowy21" w:customStyle="1">
    <w:name w:val="Tekst podstawowy 21"/>
    <w:basedOn w:val="Standard"/>
    <w:qFormat/>
    <w:pPr>
      <w:jc w:val="both"/>
    </w:pPr>
    <w:rPr/>
  </w:style>
  <w:style w:type="paragraph" w:styleId="BalloonText">
    <w:name w:val="Balloon Text"/>
    <w:basedOn w:val="Normal"/>
    <w:qFormat/>
    <w:pPr/>
    <w:rPr>
      <w:rFonts w:ascii="Segoe UI" w:hAnsi="Segoe UI"/>
      <w:sz w:val="18"/>
      <w:szCs w:val="16"/>
    </w:rPr>
  </w:style>
  <w:style w:type="paragraph" w:styleId="Annotationtext">
    <w:name w:val="annotation text"/>
    <w:basedOn w:val="Normal"/>
    <w:qFormat/>
    <w:pPr/>
    <w:rPr>
      <w:sz w:val="20"/>
      <w:szCs w:val="18"/>
    </w:rPr>
  </w:style>
  <w:style w:type="paragraph" w:styleId="Annotationsubject">
    <w:name w:val="annotation subject"/>
    <w:basedOn w:val="Annotationtext"/>
    <w:next w:val="Annotationtext"/>
    <w:qFormat/>
    <w:pPr/>
    <w:rPr>
      <w:b/>
      <w:bCs/>
    </w:rPr>
  </w:style>
  <w:style w:type="numbering" w:styleId="NoList" w:default="1">
    <w:name w:val="No List"/>
    <w:uiPriority w:val="99"/>
    <w:semiHidden/>
    <w:unhideWhenUsed/>
    <w:qFormat/>
  </w:style>
  <w:style w:type="numbering" w:styleId="WW8Num1" w:customStyle="1">
    <w:name w:val="WW8Num1"/>
    <w:qFormat/>
  </w:style>
  <w:style w:type="numbering" w:styleId="WW8Num2" w:customStyle="1">
    <w:name w:val="WW8Num2"/>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sekretariat@posir.poznan.pl" TargetMode="External"/><Relationship Id="rId3" Type="http://schemas.openxmlformats.org/officeDocument/2006/relationships/hyperlink" Target="mailto:iod@posir.poznan.pl" TargetMode="Externa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Application>LibreOffice/6.3.4.2$Windows_X86_64 LibreOffice_project/60da17e045e08f1793c57c00ba83cdfce946d0aa</Application>
  <Pages>11</Pages>
  <Words>5401</Words>
  <Characters>34273</Characters>
  <CharactersWithSpaces>39530</CharactersWithSpaces>
  <Paragraphs>218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2020-06-26T05:34:00Z</dcterms:created>
  <dc:creator>elżbieta różowicz</dc:creator>
  <dc:description/>
  <dc:language>pl-PL</dc:language>
  <cp:lastModifiedBy/>
  <cp:lastPrinted>2020-06-29T10:55:20Z</cp:lastPrinted>
  <dcterms:modified xsi:type="dcterms:W3CDTF">2020-06-29T10:55:14Z</dcterms:modified>
  <cp:revision>7</cp:revision>
  <dc:subject/>
  <dc:title>U m o w a</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